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FD15D" w14:textId="56A358BB" w:rsidR="00F468D5" w:rsidRPr="000A4CC6" w:rsidRDefault="000A4CC6" w:rsidP="000A4CC6">
      <w:pPr>
        <w:spacing w:line="240" w:lineRule="auto"/>
        <w:jc w:val="center"/>
        <w:rPr>
          <w:lang w:eastAsia="en-US"/>
        </w:rPr>
      </w:pPr>
      <w:r w:rsidRPr="000A4CC6">
        <w:rPr>
          <w:lang w:eastAsia="en-US"/>
        </w:rPr>
        <w:t>PŘÍLO</w:t>
      </w:r>
      <w:r w:rsidR="00CB7613" w:rsidRPr="000A4CC6">
        <w:rPr>
          <w:lang w:eastAsia="en-US"/>
        </w:rPr>
        <w:t xml:space="preserve">HA Č. </w:t>
      </w:r>
      <w:r w:rsidR="00912C26">
        <w:rPr>
          <w:lang w:eastAsia="en-US"/>
        </w:rPr>
        <w:t>2</w:t>
      </w:r>
    </w:p>
    <w:p w14:paraId="6B0A4F86" w14:textId="77777777" w:rsidR="00CB7613" w:rsidRDefault="00CB7613" w:rsidP="004B055E">
      <w:pPr>
        <w:jc w:val="center"/>
        <w:rPr>
          <w:b/>
        </w:rPr>
      </w:pPr>
    </w:p>
    <w:p w14:paraId="65CBE9B9" w14:textId="77777777" w:rsidR="00CB7613" w:rsidRPr="00B22A01" w:rsidRDefault="00CB7613" w:rsidP="00CB7613">
      <w:pPr>
        <w:pStyle w:val="Zhlav"/>
        <w:tabs>
          <w:tab w:val="clear" w:pos="4536"/>
          <w:tab w:val="clear" w:pos="9072"/>
        </w:tabs>
        <w:jc w:val="center"/>
        <w:rPr>
          <w:b/>
          <w:caps/>
          <w:sz w:val="28"/>
          <w:szCs w:val="28"/>
        </w:rPr>
      </w:pPr>
      <w:r w:rsidRPr="00B22A01">
        <w:rPr>
          <w:b/>
          <w:caps/>
          <w:sz w:val="28"/>
          <w:szCs w:val="28"/>
        </w:rPr>
        <w:t>technické podmínky</w:t>
      </w:r>
    </w:p>
    <w:p w14:paraId="5AD2509F" w14:textId="77777777" w:rsidR="00CB7613" w:rsidRDefault="00CB7613" w:rsidP="00CB7613">
      <w:pPr>
        <w:pStyle w:val="Zhlav"/>
        <w:tabs>
          <w:tab w:val="clear" w:pos="4536"/>
          <w:tab w:val="clear" w:pos="9072"/>
        </w:tabs>
        <w:jc w:val="center"/>
        <w:rPr>
          <w:b/>
          <w:caps/>
          <w:sz w:val="28"/>
          <w:szCs w:val="28"/>
        </w:rPr>
      </w:pPr>
    </w:p>
    <w:p w14:paraId="516BCB9D" w14:textId="77777777" w:rsidR="00CB7613" w:rsidRPr="006D72CF" w:rsidRDefault="00CB7613" w:rsidP="00CB7613">
      <w:pPr>
        <w:autoSpaceDE w:val="0"/>
        <w:autoSpaceDN w:val="0"/>
        <w:adjustRightInd w:val="0"/>
      </w:pPr>
      <w:r w:rsidRPr="006D72CF">
        <w:t>Zadavatel požaduje zboží nové, nikoliv demo, repasované nebo jakkoliv již dříve použité.</w:t>
      </w:r>
    </w:p>
    <w:p w14:paraId="2F6F166F" w14:textId="77777777" w:rsidR="00CB7613" w:rsidRPr="006D72CF" w:rsidRDefault="00CB7613" w:rsidP="00CB7613">
      <w:pPr>
        <w:autoSpaceDE w:val="0"/>
        <w:autoSpaceDN w:val="0"/>
        <w:adjustRightInd w:val="0"/>
      </w:pPr>
    </w:p>
    <w:p w14:paraId="53BC7657" w14:textId="77777777" w:rsidR="00CB7613" w:rsidRPr="006D72CF" w:rsidRDefault="00CB7613" w:rsidP="00CB7613">
      <w:pPr>
        <w:autoSpaceDE w:val="0"/>
        <w:autoSpaceDN w:val="0"/>
        <w:adjustRightInd w:val="0"/>
      </w:pPr>
      <w:r w:rsidRPr="006D72CF">
        <w:t xml:space="preserve">Zboží musí splňovat veškeré technické požadavky stanovené pro jeho uvedení na trh a do provozu dle právních předpisů, zejména zákona č. 22/1997 Sb., o technických požadavcích na výrobky, ve znění pozdějších předpisů, a pokud se jedná o zdravotnický prostředek dle nařízení Evropského parlamentu a Rady (EU) 2017/745 o zdravotnických prostředcích, příp. dle nařízení Evropského parlamentu a Rady (EU) 2017/746 o diagnostických zdravotnických prostředcích in vitro. </w:t>
      </w:r>
    </w:p>
    <w:p w14:paraId="0014D588" w14:textId="77777777" w:rsidR="00CB7613" w:rsidRDefault="00CB7613" w:rsidP="00CB7613">
      <w:pPr>
        <w:autoSpaceDE w:val="0"/>
        <w:autoSpaceDN w:val="0"/>
        <w:adjustRightInd w:val="0"/>
      </w:pPr>
    </w:p>
    <w:p w14:paraId="3A50616D" w14:textId="77777777" w:rsidR="00CB7613" w:rsidRDefault="00CB7613" w:rsidP="00CB7613">
      <w:pPr>
        <w:autoSpaceDE w:val="0"/>
        <w:autoSpaceDN w:val="0"/>
        <w:adjustRightInd w:val="0"/>
      </w:pPr>
      <w:r>
        <w:t xml:space="preserve">Zboží musí splňovat veškeré požadavky zákona č. 250/2021 Sb., </w:t>
      </w:r>
      <w:r w:rsidRPr="00F27BAB">
        <w:t>o bezpečnosti práce v souvislosti s provozem vyhrazených technických zařízení a o změně souvisejících zákonů</w:t>
      </w:r>
      <w:r>
        <w:t xml:space="preserve"> a nařízení vlády </w:t>
      </w:r>
      <w:r>
        <w:br/>
        <w:t>č. 191/2022 Sb., o vyhrazených technických plynových zařízeních a požadavcích na zajištění jejich bezpečnosti. Zboží musí splňovat normu ČSN EN ISO 7396-1 ED.2</w:t>
      </w:r>
      <w:r>
        <w:rPr>
          <w:rStyle w:val="Znakapoznpodarou"/>
        </w:rPr>
        <w:footnoteReference w:id="1"/>
      </w:r>
      <w:r>
        <w:t xml:space="preserve">.  </w:t>
      </w:r>
    </w:p>
    <w:p w14:paraId="38B67415" w14:textId="77777777" w:rsidR="00CB7613" w:rsidRPr="006D72CF" w:rsidRDefault="00CB7613" w:rsidP="00CB7613">
      <w:pPr>
        <w:autoSpaceDE w:val="0"/>
        <w:autoSpaceDN w:val="0"/>
        <w:adjustRightInd w:val="0"/>
      </w:pPr>
    </w:p>
    <w:p w14:paraId="4A9016CE" w14:textId="469D125D" w:rsidR="00CB7613" w:rsidRPr="006964E5" w:rsidRDefault="00CB7613" w:rsidP="00CB7613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</w:pPr>
      <w:r w:rsidRPr="006964E5">
        <w:t>Technická specifikace požadovaného Zboží je uvedena v </w:t>
      </w:r>
      <w:r w:rsidRPr="006964E5">
        <w:rPr>
          <w:u w:val="single"/>
        </w:rPr>
        <w:t>Příloze č. 1</w:t>
      </w:r>
      <w:r w:rsidRPr="006964E5">
        <w:t xml:space="preserve"> </w:t>
      </w:r>
      <w:del w:id="0" w:author="Janová Gabriela [2]" w:date="2025-06-24T14:18:00Z">
        <w:r w:rsidRPr="006964E5" w:rsidDel="00B82F14">
          <w:delText>zadávací dokumentace</w:delText>
        </w:r>
      </w:del>
      <w:ins w:id="1" w:author="Janová Gabriela [2]" w:date="2025-06-24T14:18:00Z">
        <w:r w:rsidR="00B82F14">
          <w:t>přílohy č. 2 – návrhu SoD</w:t>
        </w:r>
      </w:ins>
      <w:r w:rsidRPr="006964E5">
        <w:t xml:space="preserve"> a je její nedílnou součástí.</w:t>
      </w:r>
    </w:p>
    <w:p w14:paraId="14C7BA20" w14:textId="77777777" w:rsidR="00CB7613" w:rsidRPr="00B50C46" w:rsidRDefault="00CB7613" w:rsidP="00CB7613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b/>
        </w:rPr>
      </w:pPr>
    </w:p>
    <w:p w14:paraId="4D3C1692" w14:textId="77777777" w:rsidR="00CB7613" w:rsidRDefault="00CB7613" w:rsidP="00CB7613">
      <w:pPr>
        <w:autoSpaceDE w:val="0"/>
        <w:autoSpaceDN w:val="0"/>
        <w:adjustRightInd w:val="0"/>
      </w:pPr>
      <w:r w:rsidRPr="00B50C46">
        <w:t xml:space="preserve">Dodávka Zboží bude včetně </w:t>
      </w:r>
      <w:bookmarkStart w:id="2" w:name="_Hlk177548656"/>
      <w:r w:rsidRPr="00B50C46">
        <w:t xml:space="preserve">demontáže stávajícího vybavení, jeho odvozu a ekologické likvidace, montáže nového vybavení včetně souvisejících stavebních úprav </w:t>
      </w:r>
      <w:bookmarkEnd w:id="2"/>
      <w:r w:rsidRPr="00B50C46">
        <w:t>apod.</w:t>
      </w:r>
    </w:p>
    <w:p w14:paraId="153ABAAE" w14:textId="77777777" w:rsidR="00CB7613" w:rsidRDefault="00CB7613" w:rsidP="00CB7613">
      <w:pPr>
        <w:rPr>
          <w:b/>
          <w:color w:val="000000"/>
        </w:rPr>
      </w:pPr>
    </w:p>
    <w:p w14:paraId="09185E4F" w14:textId="77777777" w:rsidR="00CB7613" w:rsidRPr="003B16C4" w:rsidRDefault="00CB7613" w:rsidP="00CB7613">
      <w:pPr>
        <w:rPr>
          <w:b/>
          <w:color w:val="000000"/>
          <w:u w:val="single"/>
        </w:rPr>
      </w:pPr>
      <w:r w:rsidRPr="003B16C4">
        <w:rPr>
          <w:b/>
          <w:color w:val="000000"/>
          <w:u w:val="single"/>
        </w:rPr>
        <w:t>Rozvody medicinálních plynů</w:t>
      </w:r>
    </w:p>
    <w:p w14:paraId="06E6BFEA" w14:textId="77777777" w:rsidR="00CB7613" w:rsidRDefault="00CB7613" w:rsidP="00CB7613">
      <w:pPr>
        <w:rPr>
          <w:b/>
          <w:color w:val="000000"/>
        </w:rPr>
      </w:pPr>
    </w:p>
    <w:p w14:paraId="5D5D24DC" w14:textId="77777777" w:rsidR="00CB7613" w:rsidRDefault="00CB7613" w:rsidP="00CB7613">
      <w:pPr>
        <w:rPr>
          <w:color w:val="000000"/>
        </w:rPr>
      </w:pPr>
      <w:r w:rsidRPr="00136CCE">
        <w:rPr>
          <w:b/>
          <w:color w:val="000000"/>
        </w:rPr>
        <w:t>Redukční stanice zdvojená pro O</w:t>
      </w:r>
      <w:r w:rsidRPr="00790D59">
        <w:rPr>
          <w:b/>
          <w:color w:val="000000"/>
          <w:vertAlign w:val="subscript"/>
        </w:rPr>
        <w:t>2</w:t>
      </w:r>
      <w:r w:rsidRPr="00136CCE">
        <w:rPr>
          <w:b/>
          <w:color w:val="000000"/>
        </w:rPr>
        <w:t xml:space="preserve"> 360 m</w:t>
      </w:r>
      <w:r w:rsidRPr="00790D59">
        <w:rPr>
          <w:b/>
          <w:color w:val="000000"/>
          <w:vertAlign w:val="superscript"/>
        </w:rPr>
        <w:t>3</w:t>
      </w:r>
      <w:r w:rsidRPr="00136CCE">
        <w:rPr>
          <w:b/>
          <w:color w:val="000000"/>
        </w:rPr>
        <w:t>/hod</w:t>
      </w:r>
      <w:r>
        <w:rPr>
          <w:color w:val="000000"/>
        </w:rPr>
        <w:t xml:space="preserve"> </w:t>
      </w:r>
    </w:p>
    <w:p w14:paraId="595BF63E" w14:textId="77777777" w:rsidR="00CB7613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>
        <w:rPr>
          <w:color w:val="000000"/>
        </w:rPr>
        <w:t>1 ks</w:t>
      </w:r>
    </w:p>
    <w:p w14:paraId="38029F10" w14:textId="77777777" w:rsidR="00CB7613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>
        <w:rPr>
          <w:color w:val="000000"/>
        </w:rPr>
        <w:t>dodávka a montáž redukční stanice</w:t>
      </w:r>
    </w:p>
    <w:p w14:paraId="579CE9ED" w14:textId="77777777" w:rsidR="00CB7613" w:rsidRPr="00136CCE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 w:rsidRPr="00136CCE">
        <w:rPr>
          <w:color w:val="000000"/>
        </w:rPr>
        <w:t>nominální průtok 360</w:t>
      </w:r>
      <w:r>
        <w:rPr>
          <w:color w:val="000000"/>
        </w:rPr>
        <w:t xml:space="preserve"> </w:t>
      </w:r>
      <w:r w:rsidRPr="00136CCE">
        <w:rPr>
          <w:color w:val="000000"/>
        </w:rPr>
        <w:t>m</w:t>
      </w:r>
      <w:r w:rsidRPr="00136CCE">
        <w:rPr>
          <w:color w:val="000000"/>
          <w:vertAlign w:val="superscript"/>
        </w:rPr>
        <w:t>3</w:t>
      </w:r>
      <w:r w:rsidRPr="00136CCE">
        <w:rPr>
          <w:color w:val="000000"/>
        </w:rPr>
        <w:t>/hod</w:t>
      </w:r>
    </w:p>
    <w:p w14:paraId="39C6FD05" w14:textId="77777777" w:rsidR="00CB7613" w:rsidRPr="00136CCE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 w:rsidRPr="00136CCE">
        <w:rPr>
          <w:color w:val="000000"/>
        </w:rPr>
        <w:t>nominální vstupní tlak 20bar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21E56D14" w14:textId="77777777" w:rsidR="00CB7613" w:rsidRPr="00136CCE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 w:rsidRPr="00136CCE">
        <w:rPr>
          <w:color w:val="000000"/>
        </w:rPr>
        <w:t>nominální výstupní tlak (rozsah nastavení 0,5-6bar)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79965DF2" w14:textId="77777777" w:rsidR="00CB7613" w:rsidRPr="00136CCE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 w:rsidRPr="00136CCE">
        <w:rPr>
          <w:color w:val="000000"/>
        </w:rPr>
        <w:t>pojistný ventil 6,8 bar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189F0A46" w14:textId="77777777" w:rsidR="00CB7613" w:rsidRPr="00136CCE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 w:rsidRPr="00136CCE">
        <w:rPr>
          <w:color w:val="000000"/>
        </w:rPr>
        <w:t xml:space="preserve">umístění budova L, náhrada </w:t>
      </w:r>
      <w:r>
        <w:rPr>
          <w:color w:val="000000"/>
        </w:rPr>
        <w:t xml:space="preserve">za stávající </w:t>
      </w:r>
      <w:r w:rsidRPr="00136CCE">
        <w:rPr>
          <w:color w:val="000000"/>
        </w:rPr>
        <w:t>RS4</w:t>
      </w:r>
      <w:r>
        <w:rPr>
          <w:color w:val="000000"/>
        </w:rPr>
        <w:t>, demontáž a ekologická likvidace stávající RS4</w:t>
      </w:r>
    </w:p>
    <w:p w14:paraId="2859CE90" w14:textId="77777777" w:rsidR="00CB7613" w:rsidRPr="00136CCE" w:rsidRDefault="00CB7613" w:rsidP="00195E17">
      <w:pPr>
        <w:numPr>
          <w:ilvl w:val="0"/>
          <w:numId w:val="32"/>
        </w:numPr>
        <w:spacing w:line="240" w:lineRule="auto"/>
        <w:rPr>
          <w:color w:val="000000"/>
        </w:rPr>
      </w:pPr>
      <w:r w:rsidRPr="00136CCE">
        <w:rPr>
          <w:color w:val="000000"/>
        </w:rPr>
        <w:t>na výstupu manometr + kulový kohout pod snímač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18562775" w14:textId="77777777" w:rsidR="00CB7613" w:rsidRDefault="00CB7613" w:rsidP="00195E17">
      <w:pPr>
        <w:numPr>
          <w:ilvl w:val="0"/>
          <w:numId w:val="32"/>
        </w:numPr>
        <w:spacing w:line="240" w:lineRule="auto"/>
        <w:rPr>
          <w:b/>
          <w:color w:val="000000"/>
        </w:rPr>
      </w:pPr>
      <w:r w:rsidRPr="00136CCE">
        <w:rPr>
          <w:color w:val="000000"/>
        </w:rPr>
        <w:t>na výstupu 1x záložní kulový kohout + zátka (záložní kulový kohout bude sloužit pro napojení budoucího potrubí - rekonstrukce stoupacích potrubí)</w:t>
      </w:r>
      <w:r w:rsidRPr="00136CCE">
        <w:rPr>
          <w:color w:val="000000"/>
        </w:rPr>
        <w:tab/>
      </w:r>
      <w:r w:rsidRPr="000B7516">
        <w:rPr>
          <w:color w:val="000000"/>
        </w:rPr>
        <w:tab/>
      </w:r>
      <w:r w:rsidRPr="000B7516">
        <w:rPr>
          <w:color w:val="000000"/>
        </w:rPr>
        <w:tab/>
      </w:r>
    </w:p>
    <w:p w14:paraId="3C346F5F" w14:textId="77777777" w:rsidR="00CB7613" w:rsidRDefault="00CB7613" w:rsidP="00CB7613">
      <w:pPr>
        <w:rPr>
          <w:b/>
          <w:color w:val="000000"/>
        </w:rPr>
      </w:pPr>
    </w:p>
    <w:p w14:paraId="42A16E5F" w14:textId="77777777" w:rsidR="00CB7613" w:rsidRDefault="00CB7613" w:rsidP="00CB7613">
      <w:pPr>
        <w:rPr>
          <w:b/>
          <w:color w:val="000000"/>
        </w:rPr>
      </w:pPr>
      <w:r w:rsidRPr="00136CCE">
        <w:rPr>
          <w:b/>
          <w:color w:val="000000"/>
        </w:rPr>
        <w:t>Redukční stanice zdvojená pro O</w:t>
      </w:r>
      <w:r w:rsidRPr="00790D59">
        <w:rPr>
          <w:b/>
          <w:color w:val="000000"/>
          <w:vertAlign w:val="subscript"/>
        </w:rPr>
        <w:t xml:space="preserve">2 </w:t>
      </w:r>
      <w:r w:rsidRPr="00136CCE">
        <w:rPr>
          <w:b/>
          <w:color w:val="000000"/>
        </w:rPr>
        <w:t>200 m</w:t>
      </w:r>
      <w:r w:rsidRPr="00790D59">
        <w:rPr>
          <w:b/>
          <w:color w:val="000000"/>
          <w:vertAlign w:val="superscript"/>
        </w:rPr>
        <w:t>3</w:t>
      </w:r>
      <w:r w:rsidRPr="00136CCE">
        <w:rPr>
          <w:b/>
          <w:color w:val="000000"/>
        </w:rPr>
        <w:t>/hod</w:t>
      </w:r>
    </w:p>
    <w:p w14:paraId="46140AB4" w14:textId="77777777" w:rsidR="00CB7613" w:rsidRDefault="00CB7613" w:rsidP="00195E17">
      <w:pPr>
        <w:numPr>
          <w:ilvl w:val="0"/>
          <w:numId w:val="46"/>
        </w:numPr>
        <w:spacing w:line="240" w:lineRule="auto"/>
        <w:rPr>
          <w:color w:val="000000"/>
        </w:rPr>
      </w:pPr>
      <w:r>
        <w:rPr>
          <w:color w:val="000000"/>
        </w:rPr>
        <w:t>4 ks</w:t>
      </w:r>
    </w:p>
    <w:p w14:paraId="09EB6D37" w14:textId="77777777" w:rsidR="00CB7613" w:rsidRPr="000736FB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>
        <w:rPr>
          <w:color w:val="000000"/>
        </w:rPr>
        <w:t>dodávka a montáž redukčních stanic</w:t>
      </w:r>
    </w:p>
    <w:p w14:paraId="27C997F2" w14:textId="77777777" w:rsidR="00CB7613" w:rsidRPr="00136CCE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nominální průtok 200</w:t>
      </w:r>
      <w:r>
        <w:rPr>
          <w:color w:val="000000"/>
        </w:rPr>
        <w:t xml:space="preserve"> </w:t>
      </w:r>
      <w:r w:rsidRPr="00136CCE">
        <w:rPr>
          <w:color w:val="000000"/>
        </w:rPr>
        <w:t>m</w:t>
      </w:r>
      <w:r w:rsidRPr="00DA39DA">
        <w:rPr>
          <w:color w:val="000000"/>
          <w:vertAlign w:val="superscript"/>
        </w:rPr>
        <w:t>3</w:t>
      </w:r>
      <w:r w:rsidRPr="00136CCE">
        <w:rPr>
          <w:color w:val="000000"/>
        </w:rPr>
        <w:t>/hod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7BD6E4E5" w14:textId="77777777" w:rsidR="00CB7613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nominální vstupní tlak 20bar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7E18180E" w14:textId="77777777" w:rsidR="00CB7613" w:rsidRPr="00136CCE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nominální výstupní tlak (rozsah nastavení 0,5-6bar)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7D5FBC74" w14:textId="77777777" w:rsidR="00CB7613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pojistný ventil 6,8 bar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5CCDB995" w14:textId="77777777" w:rsidR="00CB7613" w:rsidRPr="00136CCE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umístění budova L, náhrada RS2, RS1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5B556451" w14:textId="77777777" w:rsidR="00CB7613" w:rsidRPr="00136CCE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umístění budova B, E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75F6536F" w14:textId="77777777" w:rsidR="00CB7613" w:rsidRPr="00136CCE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t>na výstupu manometr + kulový kohout pod snímač</w:t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05EBCBA1" w14:textId="77777777" w:rsidR="00CB7613" w:rsidRDefault="00CB7613" w:rsidP="00195E17">
      <w:pPr>
        <w:numPr>
          <w:ilvl w:val="0"/>
          <w:numId w:val="33"/>
        </w:numPr>
        <w:spacing w:line="240" w:lineRule="auto"/>
        <w:rPr>
          <w:color w:val="000000"/>
        </w:rPr>
      </w:pPr>
      <w:r w:rsidRPr="00136CCE">
        <w:rPr>
          <w:color w:val="000000"/>
        </w:rPr>
        <w:lastRenderedPageBreak/>
        <w:t>na výstupu 1x záložní kulový kohout + zátka (záložní kulový kohout bude sloužit pro napojení budoucího potrubí - rekonstrukce stoupacích potrubí)</w:t>
      </w:r>
      <w:r w:rsidRPr="00136CCE">
        <w:rPr>
          <w:color w:val="000000"/>
        </w:rPr>
        <w:tab/>
      </w:r>
    </w:p>
    <w:p w14:paraId="41EF8E2B" w14:textId="77777777" w:rsidR="00CB7613" w:rsidRDefault="00CB7613" w:rsidP="00CB7613">
      <w:pPr>
        <w:rPr>
          <w:color w:val="000000"/>
        </w:rPr>
      </w:pPr>
      <w:r w:rsidRPr="00136CCE">
        <w:rPr>
          <w:color w:val="000000"/>
        </w:rPr>
        <w:tab/>
      </w:r>
      <w:r w:rsidRPr="00136CCE">
        <w:rPr>
          <w:color w:val="000000"/>
        </w:rPr>
        <w:tab/>
      </w:r>
    </w:p>
    <w:p w14:paraId="1E2DE7AE" w14:textId="77777777" w:rsidR="00CB7613" w:rsidRDefault="00CB7613" w:rsidP="00CB7613">
      <w:pPr>
        <w:rPr>
          <w:color w:val="000000"/>
        </w:rPr>
      </w:pPr>
      <w:r>
        <w:rPr>
          <w:color w:val="000000"/>
        </w:rPr>
        <w:t>Zadavatel dále požaduje dodávku a montáž následujícícho příslušenství:</w:t>
      </w:r>
    </w:p>
    <w:p w14:paraId="621DD2CE" w14:textId="77777777" w:rsidR="00CB7613" w:rsidRDefault="00CB7613" w:rsidP="00CB7613">
      <w:pPr>
        <w:rPr>
          <w:b/>
          <w:color w:val="000000"/>
        </w:rPr>
      </w:pPr>
    </w:p>
    <w:p w14:paraId="2D2D0573" w14:textId="77777777" w:rsidR="00CB7613" w:rsidRDefault="00CB7613" w:rsidP="00CB7613">
      <w:pPr>
        <w:rPr>
          <w:color w:val="000000"/>
        </w:rPr>
      </w:pPr>
      <w:r w:rsidRPr="00790D59">
        <w:rPr>
          <w:b/>
          <w:color w:val="000000"/>
        </w:rPr>
        <w:t>Kohout kulový</w:t>
      </w:r>
      <w:r>
        <w:rPr>
          <w:b/>
          <w:color w:val="000000"/>
        </w:rPr>
        <w:t xml:space="preserve"> - </w:t>
      </w:r>
      <w:r>
        <w:rPr>
          <w:color w:val="000000"/>
        </w:rPr>
        <w:t>15 ks</w:t>
      </w:r>
    </w:p>
    <w:p w14:paraId="3336D3BC" w14:textId="77777777" w:rsidR="00CB7613" w:rsidRDefault="00CB7613" w:rsidP="00195E17">
      <w:pPr>
        <w:numPr>
          <w:ilvl w:val="0"/>
          <w:numId w:val="34"/>
        </w:numPr>
        <w:spacing w:line="240" w:lineRule="auto"/>
        <w:rPr>
          <w:color w:val="000000"/>
        </w:rPr>
      </w:pPr>
      <w:r w:rsidRPr="00790D59">
        <w:rPr>
          <w:color w:val="000000"/>
        </w:rPr>
        <w:t>R 253 6/4" vč. šr.</w:t>
      </w:r>
      <w:r w:rsidRPr="00790D59">
        <w:rPr>
          <w:color w:val="000000"/>
        </w:rPr>
        <w:tab/>
      </w:r>
    </w:p>
    <w:p w14:paraId="5965ADA9" w14:textId="77777777" w:rsidR="00CB7613" w:rsidRPr="00790D59" w:rsidRDefault="00CB7613" w:rsidP="00CB7613">
      <w:pPr>
        <w:rPr>
          <w:color w:val="000000"/>
        </w:rPr>
      </w:pPr>
    </w:p>
    <w:p w14:paraId="2CC4087C" w14:textId="77777777" w:rsidR="00CB7613" w:rsidRPr="00136CCE" w:rsidRDefault="00CB7613" w:rsidP="00CB7613">
      <w:pPr>
        <w:rPr>
          <w:color w:val="000000"/>
        </w:rPr>
      </w:pPr>
    </w:p>
    <w:p w14:paraId="77863996" w14:textId="77777777" w:rsidR="00CB7613" w:rsidRPr="00C409AB" w:rsidRDefault="00CB7613" w:rsidP="00CB7613">
      <w:pPr>
        <w:rPr>
          <w:b/>
          <w:color w:val="000000"/>
        </w:rPr>
      </w:pPr>
      <w:r w:rsidRPr="00C409AB">
        <w:rPr>
          <w:b/>
          <w:color w:val="000000"/>
        </w:rPr>
        <w:t>Trubka Cu</w:t>
      </w:r>
    </w:p>
    <w:p w14:paraId="735C26B3" w14:textId="77777777" w:rsidR="00CB7613" w:rsidRDefault="00CB7613" w:rsidP="00195E17">
      <w:pPr>
        <w:numPr>
          <w:ilvl w:val="0"/>
          <w:numId w:val="36"/>
        </w:numPr>
        <w:spacing w:line="240" w:lineRule="auto"/>
        <w:rPr>
          <w:color w:val="000000"/>
        </w:rPr>
      </w:pPr>
      <w:r>
        <w:rPr>
          <w:color w:val="000000"/>
        </w:rPr>
        <w:t>40 m</w:t>
      </w:r>
    </w:p>
    <w:p w14:paraId="3145A0EE" w14:textId="77777777" w:rsidR="00CB7613" w:rsidRDefault="00CB7613" w:rsidP="00195E17">
      <w:pPr>
        <w:numPr>
          <w:ilvl w:val="0"/>
          <w:numId w:val="36"/>
        </w:numPr>
        <w:spacing w:line="240" w:lineRule="auto"/>
        <w:rPr>
          <w:color w:val="000000"/>
        </w:rPr>
      </w:pPr>
      <w:r w:rsidRPr="00136CCE">
        <w:rPr>
          <w:color w:val="000000"/>
        </w:rPr>
        <w:t>průměr 42x1,5</w:t>
      </w:r>
    </w:p>
    <w:p w14:paraId="573BA6B2" w14:textId="77777777" w:rsidR="00CB7613" w:rsidRDefault="00CB7613" w:rsidP="00CB7613">
      <w:pPr>
        <w:rPr>
          <w:color w:val="000000"/>
        </w:rPr>
      </w:pPr>
    </w:p>
    <w:p w14:paraId="2676EB82" w14:textId="77777777" w:rsidR="00CB7613" w:rsidRPr="00136CCE" w:rsidRDefault="00CB7613" w:rsidP="00CB7613">
      <w:pPr>
        <w:rPr>
          <w:color w:val="000000"/>
        </w:rPr>
      </w:pPr>
      <w:r w:rsidRPr="00136CCE">
        <w:rPr>
          <w:color w:val="000000"/>
        </w:rPr>
        <w:tab/>
      </w:r>
    </w:p>
    <w:p w14:paraId="3B35A2D5" w14:textId="77777777" w:rsidR="00CB7613" w:rsidRDefault="00CB7613" w:rsidP="00CB7613">
      <w:pPr>
        <w:rPr>
          <w:b/>
          <w:color w:val="000000"/>
        </w:rPr>
      </w:pPr>
      <w:r w:rsidRPr="00007C77">
        <w:rPr>
          <w:b/>
          <w:color w:val="000000"/>
        </w:rPr>
        <w:t xml:space="preserve">Tvarovky Cu </w:t>
      </w:r>
    </w:p>
    <w:p w14:paraId="13B49F98" w14:textId="77777777" w:rsidR="00CB7613" w:rsidRPr="00007C77" w:rsidRDefault="00CB7613" w:rsidP="00195E17">
      <w:pPr>
        <w:numPr>
          <w:ilvl w:val="0"/>
          <w:numId w:val="35"/>
        </w:numPr>
        <w:spacing w:line="240" w:lineRule="auto"/>
        <w:rPr>
          <w:color w:val="000000"/>
        </w:rPr>
      </w:pPr>
      <w:r w:rsidRPr="00007C77">
        <w:rPr>
          <w:color w:val="000000"/>
        </w:rPr>
        <w:t>50 ks</w:t>
      </w:r>
    </w:p>
    <w:p w14:paraId="135B585F" w14:textId="77777777" w:rsidR="00CB7613" w:rsidRPr="00007C77" w:rsidRDefault="00CB7613" w:rsidP="00195E17">
      <w:pPr>
        <w:numPr>
          <w:ilvl w:val="0"/>
          <w:numId w:val="35"/>
        </w:numPr>
        <w:spacing w:line="240" w:lineRule="auto"/>
        <w:rPr>
          <w:color w:val="000000"/>
        </w:rPr>
      </w:pPr>
      <w:r w:rsidRPr="00007C77">
        <w:rPr>
          <w:color w:val="000000"/>
        </w:rPr>
        <w:t>průměr 42</w:t>
      </w:r>
    </w:p>
    <w:p w14:paraId="3259F94C" w14:textId="77777777" w:rsidR="00CB7613" w:rsidRDefault="00CB7613" w:rsidP="00CB7613">
      <w:pPr>
        <w:rPr>
          <w:b/>
          <w:color w:val="000000"/>
        </w:rPr>
      </w:pPr>
    </w:p>
    <w:p w14:paraId="40BDA8B5" w14:textId="77777777" w:rsidR="00CB7613" w:rsidRDefault="00CB7613" w:rsidP="00CB7613">
      <w:pPr>
        <w:rPr>
          <w:b/>
          <w:color w:val="000000"/>
        </w:rPr>
      </w:pPr>
      <w:r w:rsidRPr="00E35216">
        <w:rPr>
          <w:b/>
          <w:color w:val="000000"/>
        </w:rPr>
        <w:t>Pájka Ag45 + pasta</w:t>
      </w:r>
    </w:p>
    <w:p w14:paraId="46FE0843" w14:textId="77777777" w:rsidR="00CB7613" w:rsidRPr="00D3527C" w:rsidRDefault="00CB7613" w:rsidP="00195E17">
      <w:pPr>
        <w:numPr>
          <w:ilvl w:val="0"/>
          <w:numId w:val="45"/>
        </w:numPr>
        <w:spacing w:line="240" w:lineRule="auto"/>
        <w:rPr>
          <w:color w:val="000000"/>
        </w:rPr>
      </w:pPr>
      <w:r w:rsidRPr="00D3527C">
        <w:rPr>
          <w:color w:val="000000"/>
        </w:rPr>
        <w:t>0, 5 kg</w:t>
      </w:r>
    </w:p>
    <w:p w14:paraId="1A8FCA62" w14:textId="77777777" w:rsidR="00CB7613" w:rsidRPr="00E35216" w:rsidRDefault="00CB7613" w:rsidP="00CB7613">
      <w:pPr>
        <w:rPr>
          <w:b/>
          <w:color w:val="000000"/>
        </w:rPr>
      </w:pPr>
    </w:p>
    <w:p w14:paraId="1953D57D" w14:textId="77777777" w:rsidR="00CB7613" w:rsidRDefault="00CB7613" w:rsidP="00CB7613">
      <w:pPr>
        <w:rPr>
          <w:b/>
          <w:color w:val="000000"/>
        </w:rPr>
      </w:pPr>
      <w:r w:rsidRPr="001E6B3B">
        <w:rPr>
          <w:b/>
          <w:color w:val="000000"/>
        </w:rPr>
        <w:t>Objímka 5/4"</w:t>
      </w:r>
    </w:p>
    <w:p w14:paraId="4031E59E" w14:textId="77777777" w:rsidR="00CB7613" w:rsidRPr="00F318EA" w:rsidRDefault="00CB7613" w:rsidP="00195E17">
      <w:pPr>
        <w:numPr>
          <w:ilvl w:val="0"/>
          <w:numId w:val="45"/>
        </w:numPr>
        <w:spacing w:line="240" w:lineRule="auto"/>
        <w:rPr>
          <w:color w:val="000000"/>
        </w:rPr>
      </w:pPr>
      <w:r w:rsidRPr="00F318EA">
        <w:rPr>
          <w:color w:val="000000"/>
        </w:rPr>
        <w:t>pr.40-46</w:t>
      </w:r>
      <w:r w:rsidRPr="00F318EA">
        <w:rPr>
          <w:color w:val="000000"/>
        </w:rPr>
        <w:tab/>
        <w:t>50 ks</w:t>
      </w:r>
    </w:p>
    <w:p w14:paraId="5542A3A2" w14:textId="77777777" w:rsidR="00CB7613" w:rsidRDefault="00CB7613" w:rsidP="00CB7613">
      <w:pPr>
        <w:ind w:left="720"/>
        <w:rPr>
          <w:color w:val="000000"/>
        </w:rPr>
      </w:pPr>
    </w:p>
    <w:p w14:paraId="788C5165" w14:textId="77777777" w:rsidR="00CB7613" w:rsidRDefault="00CB7613" w:rsidP="00CB7613">
      <w:pPr>
        <w:rPr>
          <w:color w:val="000000"/>
        </w:rPr>
      </w:pPr>
      <w:r>
        <w:rPr>
          <w:color w:val="000000"/>
        </w:rPr>
        <w:t>Zadavatel bude dále požadovat:</w:t>
      </w:r>
    </w:p>
    <w:p w14:paraId="3A1B7DD6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značení potrubních rozvodů  - na bm potrubí – 40 m</w:t>
      </w:r>
    </w:p>
    <w:p w14:paraId="4BB7552E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vedení montážních prací</w:t>
      </w:r>
    </w:p>
    <w:p w14:paraId="534BA8C4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tlakovou závěřečnou zkoušku</w:t>
      </w:r>
    </w:p>
    <w:p w14:paraId="189645FD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výchozí revizi rozvodů MP</w:t>
      </w:r>
    </w:p>
    <w:p w14:paraId="5807CC22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dopravu veškerého Zboží</w:t>
      </w:r>
    </w:p>
    <w:p w14:paraId="3E2F0A4B" w14:textId="77777777" w:rsidR="00CB7613" w:rsidRDefault="00CB7613" w:rsidP="00CB7613">
      <w:pPr>
        <w:ind w:left="720"/>
        <w:rPr>
          <w:color w:val="000000"/>
        </w:rPr>
      </w:pPr>
    </w:p>
    <w:p w14:paraId="2DAAC633" w14:textId="77777777" w:rsidR="00CB7613" w:rsidRPr="003B16C4" w:rsidRDefault="00CB7613" w:rsidP="00CB7613">
      <w:pPr>
        <w:rPr>
          <w:b/>
          <w:u w:val="single"/>
        </w:rPr>
      </w:pPr>
      <w:r w:rsidRPr="003B16C4">
        <w:rPr>
          <w:b/>
          <w:u w:val="single"/>
        </w:rPr>
        <w:t>Zdrojová stanice CO</w:t>
      </w:r>
      <w:r w:rsidRPr="009F71BC">
        <w:rPr>
          <w:b/>
          <w:u w:val="single"/>
          <w:vertAlign w:val="subscript"/>
        </w:rPr>
        <w:t>2</w:t>
      </w:r>
    </w:p>
    <w:p w14:paraId="0B825C09" w14:textId="77777777" w:rsidR="00CB7613" w:rsidRDefault="00CB7613" w:rsidP="00CB7613">
      <w:pPr>
        <w:rPr>
          <w:b/>
          <w:color w:val="000000"/>
        </w:rPr>
      </w:pPr>
    </w:p>
    <w:p w14:paraId="23118004" w14:textId="77777777" w:rsidR="00CB7613" w:rsidRDefault="00CB7613" w:rsidP="00CB7613">
      <w:pPr>
        <w:rPr>
          <w:b/>
          <w:color w:val="000000"/>
          <w:vertAlign w:val="subscript"/>
        </w:rPr>
      </w:pPr>
      <w:r w:rsidRPr="00883F4C">
        <w:rPr>
          <w:b/>
          <w:color w:val="000000"/>
        </w:rPr>
        <w:t>Lahvový zdroj – CO</w:t>
      </w:r>
      <w:r w:rsidRPr="00883F4C">
        <w:rPr>
          <w:b/>
          <w:color w:val="000000"/>
          <w:vertAlign w:val="subscript"/>
        </w:rPr>
        <w:t>2</w:t>
      </w:r>
    </w:p>
    <w:p w14:paraId="7168DC83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1 ks</w:t>
      </w:r>
    </w:p>
    <w:p w14:paraId="5EE07D3B" w14:textId="77777777" w:rsidR="00CB7613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dodávka a montáž lahvového zdroje pro CO</w:t>
      </w:r>
      <w:r w:rsidRPr="00883F4C">
        <w:rPr>
          <w:color w:val="000000"/>
          <w:vertAlign w:val="subscript"/>
        </w:rPr>
        <w:t>2</w:t>
      </w:r>
      <w:r w:rsidRPr="00883F4C">
        <w:rPr>
          <w:color w:val="000000"/>
        </w:rPr>
        <w:t xml:space="preserve"> 35 m</w:t>
      </w:r>
      <w:r w:rsidRPr="00883F4C">
        <w:rPr>
          <w:color w:val="000000"/>
          <w:vertAlign w:val="superscript"/>
        </w:rPr>
        <w:t>3</w:t>
      </w:r>
      <w:r w:rsidRPr="00883F4C">
        <w:rPr>
          <w:color w:val="000000"/>
        </w:rPr>
        <w:t>/hod</w:t>
      </w:r>
    </w:p>
    <w:p w14:paraId="65313326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nominální průtok 35</w:t>
      </w:r>
      <w:r>
        <w:rPr>
          <w:color w:val="000000"/>
        </w:rPr>
        <w:t xml:space="preserve"> </w:t>
      </w:r>
      <w:r w:rsidRPr="00883F4C">
        <w:rPr>
          <w:color w:val="000000"/>
        </w:rPr>
        <w:t>m</w:t>
      </w:r>
      <w:r w:rsidRPr="00FD00AE">
        <w:rPr>
          <w:color w:val="000000"/>
          <w:vertAlign w:val="superscript"/>
        </w:rPr>
        <w:t>3</w:t>
      </w:r>
      <w:r w:rsidRPr="00883F4C">
        <w:rPr>
          <w:color w:val="000000"/>
        </w:rPr>
        <w:t>/hod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2B84162B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pneumatické přepínání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05532F8A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pro 2+2 lahve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63537249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kontaktní manometry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13543A5B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integrovaná skříň redukční dvouokruhová (35</w:t>
      </w:r>
      <w:r>
        <w:rPr>
          <w:color w:val="000000"/>
        </w:rPr>
        <w:t xml:space="preserve"> </w:t>
      </w:r>
      <w:r w:rsidRPr="00883F4C">
        <w:rPr>
          <w:color w:val="000000"/>
        </w:rPr>
        <w:t>m</w:t>
      </w:r>
      <w:r w:rsidRPr="00FD00AE">
        <w:rPr>
          <w:color w:val="000000"/>
          <w:vertAlign w:val="superscript"/>
        </w:rPr>
        <w:t>3</w:t>
      </w:r>
      <w:r w:rsidRPr="00883F4C">
        <w:rPr>
          <w:color w:val="000000"/>
        </w:rPr>
        <w:t>/hod)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214F74C0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nominální vstupní tlak 200</w:t>
      </w:r>
      <w:r>
        <w:rPr>
          <w:color w:val="000000"/>
        </w:rPr>
        <w:t xml:space="preserve"> </w:t>
      </w:r>
      <w:r w:rsidRPr="00883F4C">
        <w:rPr>
          <w:color w:val="000000"/>
        </w:rPr>
        <w:t>bar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003EAC5E" w14:textId="77777777" w:rsidR="00CB7613" w:rsidRPr="00883F4C" w:rsidRDefault="00CB7613" w:rsidP="00195E17">
      <w:pPr>
        <w:numPr>
          <w:ilvl w:val="0"/>
          <w:numId w:val="38"/>
        </w:numPr>
        <w:spacing w:line="240" w:lineRule="auto"/>
        <w:rPr>
          <w:color w:val="000000"/>
        </w:rPr>
      </w:pPr>
      <w:r w:rsidRPr="00883F4C">
        <w:rPr>
          <w:color w:val="000000"/>
        </w:rPr>
        <w:t>nominální výstupní tlak (rozsah nastavení 0,5-6</w:t>
      </w:r>
      <w:r>
        <w:rPr>
          <w:color w:val="000000"/>
        </w:rPr>
        <w:t xml:space="preserve"> </w:t>
      </w:r>
      <w:r w:rsidRPr="00883F4C">
        <w:rPr>
          <w:color w:val="000000"/>
        </w:rPr>
        <w:t>bar)</w:t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  <w:r w:rsidRPr="00883F4C">
        <w:rPr>
          <w:color w:val="000000"/>
        </w:rPr>
        <w:tab/>
      </w:r>
    </w:p>
    <w:p w14:paraId="7F67319D" w14:textId="77777777" w:rsidR="00CB7613" w:rsidRDefault="00CB7613" w:rsidP="00195E17">
      <w:pPr>
        <w:numPr>
          <w:ilvl w:val="0"/>
          <w:numId w:val="38"/>
        </w:numPr>
        <w:spacing w:line="240" w:lineRule="auto"/>
        <w:rPr>
          <w:b/>
          <w:color w:val="000000"/>
        </w:rPr>
      </w:pPr>
      <w:r w:rsidRPr="00883F4C">
        <w:rPr>
          <w:color w:val="000000"/>
        </w:rPr>
        <w:t>umístění budova Z, kopelit</w:t>
      </w:r>
      <w:r w:rsidRPr="00883F4C">
        <w:rPr>
          <w:color w:val="000000"/>
        </w:rPr>
        <w:tab/>
      </w:r>
      <w:r w:rsidRPr="00883F4C">
        <w:rPr>
          <w:b/>
          <w:color w:val="000000"/>
        </w:rPr>
        <w:tab/>
      </w:r>
      <w:r w:rsidRPr="00883F4C">
        <w:rPr>
          <w:b/>
          <w:color w:val="000000"/>
        </w:rPr>
        <w:tab/>
      </w:r>
      <w:r w:rsidRPr="00883F4C">
        <w:rPr>
          <w:b/>
          <w:color w:val="000000"/>
        </w:rPr>
        <w:tab/>
      </w:r>
    </w:p>
    <w:p w14:paraId="34E75F54" w14:textId="77777777" w:rsidR="00CB7613" w:rsidRPr="00883F4C" w:rsidRDefault="00CB7613" w:rsidP="00CB7613">
      <w:pPr>
        <w:rPr>
          <w:b/>
          <w:color w:val="000000"/>
        </w:rPr>
      </w:pPr>
    </w:p>
    <w:p w14:paraId="2B40F528" w14:textId="77777777" w:rsidR="00CB7613" w:rsidRDefault="00CB7613" w:rsidP="00CB7613">
      <w:pPr>
        <w:rPr>
          <w:b/>
          <w:color w:val="000000"/>
          <w:highlight w:val="yellow"/>
        </w:rPr>
      </w:pPr>
    </w:p>
    <w:p w14:paraId="7609B8A0" w14:textId="77777777" w:rsidR="00CB7613" w:rsidRPr="00F3219F" w:rsidRDefault="00CB7613" w:rsidP="00CB7613">
      <w:pPr>
        <w:rPr>
          <w:color w:val="000000"/>
        </w:rPr>
      </w:pPr>
      <w:r w:rsidRPr="00F3219F">
        <w:rPr>
          <w:b/>
          <w:color w:val="000000"/>
        </w:rPr>
        <w:t>Lahvový zdroj medicinálních plynů –</w:t>
      </w:r>
      <w:r w:rsidRPr="00F3219F">
        <w:rPr>
          <w:color w:val="000000"/>
        </w:rPr>
        <w:t xml:space="preserve"> rezervní 35 m</w:t>
      </w:r>
      <w:r w:rsidRPr="00F3219F">
        <w:rPr>
          <w:color w:val="000000"/>
          <w:vertAlign w:val="superscript"/>
        </w:rPr>
        <w:t>3</w:t>
      </w:r>
      <w:r w:rsidRPr="00F3219F">
        <w:rPr>
          <w:color w:val="000000"/>
        </w:rPr>
        <w:t>/hod</w:t>
      </w:r>
    </w:p>
    <w:p w14:paraId="6DFCBBB2" w14:textId="77777777" w:rsidR="00CB7613" w:rsidRPr="00F3219F" w:rsidRDefault="00CB7613" w:rsidP="00195E17">
      <w:pPr>
        <w:numPr>
          <w:ilvl w:val="0"/>
          <w:numId w:val="39"/>
        </w:numPr>
        <w:spacing w:line="240" w:lineRule="auto"/>
        <w:ind w:left="567"/>
        <w:rPr>
          <w:color w:val="000000"/>
        </w:rPr>
      </w:pPr>
      <w:r w:rsidRPr="00F3219F">
        <w:rPr>
          <w:color w:val="000000"/>
        </w:rPr>
        <w:t>1 ks</w:t>
      </w:r>
    </w:p>
    <w:p w14:paraId="13B99952" w14:textId="77777777" w:rsidR="00CB7613" w:rsidRDefault="00CB7613" w:rsidP="00195E17">
      <w:pPr>
        <w:numPr>
          <w:ilvl w:val="0"/>
          <w:numId w:val="39"/>
        </w:numPr>
        <w:spacing w:line="240" w:lineRule="auto"/>
        <w:ind w:left="567"/>
        <w:rPr>
          <w:color w:val="000000"/>
        </w:rPr>
      </w:pPr>
      <w:r w:rsidRPr="00F3219F">
        <w:rPr>
          <w:color w:val="000000"/>
        </w:rPr>
        <w:t xml:space="preserve">dodávka a montáž </w:t>
      </w:r>
    </w:p>
    <w:p w14:paraId="523BA9CB" w14:textId="77777777" w:rsidR="00CB7613" w:rsidRPr="00F3219F" w:rsidRDefault="00CB7613" w:rsidP="00195E17">
      <w:pPr>
        <w:numPr>
          <w:ilvl w:val="0"/>
          <w:numId w:val="39"/>
        </w:numPr>
        <w:spacing w:line="240" w:lineRule="auto"/>
        <w:ind w:left="567"/>
        <w:rPr>
          <w:color w:val="000000"/>
        </w:rPr>
      </w:pPr>
      <w:r>
        <w:rPr>
          <w:color w:val="000000"/>
        </w:rPr>
        <w:t>pro 2 lahve</w:t>
      </w:r>
    </w:p>
    <w:p w14:paraId="55EDA3C4" w14:textId="77777777" w:rsidR="00CB7613" w:rsidRDefault="00CB7613" w:rsidP="00CB7613">
      <w:pPr>
        <w:rPr>
          <w:b/>
          <w:color w:val="000000"/>
          <w:highlight w:val="yellow"/>
        </w:rPr>
      </w:pPr>
    </w:p>
    <w:p w14:paraId="18B079EF" w14:textId="77777777" w:rsidR="00CB7613" w:rsidRDefault="00CB7613" w:rsidP="00CB7613">
      <w:pPr>
        <w:rPr>
          <w:color w:val="000000"/>
        </w:rPr>
      </w:pPr>
      <w:r>
        <w:rPr>
          <w:color w:val="000000"/>
        </w:rPr>
        <w:lastRenderedPageBreak/>
        <w:t>Zadavatel dále požaduje dodávku a montáž následujícícho příslušenství:</w:t>
      </w:r>
    </w:p>
    <w:p w14:paraId="45429699" w14:textId="77777777" w:rsidR="00CB7613" w:rsidRPr="00F3219F" w:rsidRDefault="00CB7613" w:rsidP="00CB7613">
      <w:pPr>
        <w:rPr>
          <w:b/>
          <w:color w:val="000000"/>
          <w:highlight w:val="yellow"/>
        </w:rPr>
      </w:pPr>
    </w:p>
    <w:p w14:paraId="26983E14" w14:textId="77777777" w:rsidR="00CB7613" w:rsidRDefault="00CB7613" w:rsidP="00CB7613">
      <w:pPr>
        <w:rPr>
          <w:b/>
          <w:color w:val="000000"/>
          <w:highlight w:val="yellow"/>
        </w:rPr>
      </w:pPr>
    </w:p>
    <w:p w14:paraId="39925E95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Sběrnice pro 2 lahve</w:t>
      </w:r>
    </w:p>
    <w:p w14:paraId="3F434163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3 ks</w:t>
      </w:r>
    </w:p>
    <w:p w14:paraId="123042D7" w14:textId="77777777" w:rsidR="00CB7613" w:rsidRDefault="00CB7613" w:rsidP="00CB7613">
      <w:pPr>
        <w:rPr>
          <w:color w:val="000000"/>
        </w:rPr>
      </w:pPr>
    </w:p>
    <w:p w14:paraId="6080FDB5" w14:textId="77777777" w:rsidR="00CB7613" w:rsidRPr="001559CD" w:rsidRDefault="00CB7613" w:rsidP="00CB7613">
      <w:pPr>
        <w:rPr>
          <w:color w:val="000000"/>
        </w:rPr>
      </w:pPr>
    </w:p>
    <w:p w14:paraId="4F91ED28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Držák lahví s kotvením pro 2 lahve</w:t>
      </w:r>
    </w:p>
    <w:p w14:paraId="2C4400A8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3 ks</w:t>
      </w:r>
    </w:p>
    <w:p w14:paraId="47DA00CD" w14:textId="77777777" w:rsidR="00CB7613" w:rsidRDefault="00CB7613" w:rsidP="00CB7613">
      <w:pPr>
        <w:rPr>
          <w:b/>
          <w:color w:val="000000"/>
        </w:rPr>
      </w:pPr>
    </w:p>
    <w:p w14:paraId="115D952A" w14:textId="77777777" w:rsidR="00CB7613" w:rsidRPr="001559CD" w:rsidRDefault="00CB7613" w:rsidP="00CB7613">
      <w:pPr>
        <w:rPr>
          <w:b/>
          <w:color w:val="000000"/>
        </w:rPr>
      </w:pPr>
    </w:p>
    <w:p w14:paraId="4E3013D2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Vysokotlaká spirála</w:t>
      </w:r>
    </w:p>
    <w:p w14:paraId="25753589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6 ks</w:t>
      </w:r>
    </w:p>
    <w:p w14:paraId="1C937EDF" w14:textId="77777777" w:rsidR="00CB7613" w:rsidRDefault="00CB7613" w:rsidP="00CB7613">
      <w:pPr>
        <w:rPr>
          <w:b/>
          <w:color w:val="000000"/>
        </w:rPr>
      </w:pPr>
    </w:p>
    <w:p w14:paraId="6176EA08" w14:textId="77777777" w:rsidR="00CB7613" w:rsidRPr="001559CD" w:rsidRDefault="00CB7613" w:rsidP="00CB7613">
      <w:pPr>
        <w:rPr>
          <w:b/>
          <w:color w:val="000000"/>
        </w:rPr>
      </w:pPr>
    </w:p>
    <w:p w14:paraId="29FD1783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Manometr</w:t>
      </w:r>
    </w:p>
    <w:p w14:paraId="6D7BD7ED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1 ks</w:t>
      </w:r>
    </w:p>
    <w:p w14:paraId="4317890C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 xml:space="preserve">d. 100 </w:t>
      </w:r>
    </w:p>
    <w:p w14:paraId="78F16533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0-1mPa</w:t>
      </w:r>
    </w:p>
    <w:p w14:paraId="5FC45F8B" w14:textId="77777777" w:rsidR="00CB7613" w:rsidRDefault="00CB7613" w:rsidP="00CB7613">
      <w:pPr>
        <w:rPr>
          <w:b/>
          <w:color w:val="000000"/>
          <w:highlight w:val="yellow"/>
        </w:rPr>
      </w:pPr>
    </w:p>
    <w:p w14:paraId="0B9247D1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Signalizace zdroje, výstup pro GSM modul</w:t>
      </w:r>
    </w:p>
    <w:p w14:paraId="05D9DB1F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11B7DE99" w14:textId="77777777" w:rsidR="00CB7613" w:rsidRPr="00120A28" w:rsidRDefault="00CB7613" w:rsidP="00CB7613">
      <w:pPr>
        <w:rPr>
          <w:b/>
          <w:color w:val="000000"/>
        </w:rPr>
      </w:pPr>
    </w:p>
    <w:p w14:paraId="55E35F1C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Pager pro zasílání SMS zpráv</w:t>
      </w:r>
    </w:p>
    <w:p w14:paraId="0EC4929C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2639318E" w14:textId="77777777" w:rsidR="00CB7613" w:rsidRPr="00120A28" w:rsidRDefault="00CB7613" w:rsidP="00CB7613">
      <w:pPr>
        <w:rPr>
          <w:b/>
          <w:color w:val="000000"/>
        </w:rPr>
      </w:pPr>
    </w:p>
    <w:p w14:paraId="7B2EE7FA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 xml:space="preserve">Čidlo snímání koncentrace </w:t>
      </w:r>
      <w:r>
        <w:rPr>
          <w:b/>
          <w:color w:val="000000"/>
        </w:rPr>
        <w:t>CO</w:t>
      </w:r>
      <w:r w:rsidRPr="00583EE7">
        <w:rPr>
          <w:b/>
          <w:color w:val="000000"/>
          <w:vertAlign w:val="subscript"/>
        </w:rPr>
        <w:t>2</w:t>
      </w:r>
      <w:r w:rsidRPr="00120A28">
        <w:rPr>
          <w:b/>
          <w:color w:val="000000"/>
        </w:rPr>
        <w:t xml:space="preserve"> v místnosti</w:t>
      </w:r>
    </w:p>
    <w:p w14:paraId="51866864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2C5FA6DC" w14:textId="77777777" w:rsidR="00CB7613" w:rsidRDefault="00CB7613" w:rsidP="00CB7613">
      <w:pPr>
        <w:rPr>
          <w:b/>
          <w:color w:val="000000"/>
        </w:rPr>
      </w:pPr>
    </w:p>
    <w:p w14:paraId="6C911A4A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Vyhodnocovací skříň snímání koncentrace CO</w:t>
      </w:r>
      <w:r w:rsidRPr="00583EE7">
        <w:rPr>
          <w:b/>
          <w:color w:val="000000"/>
          <w:vertAlign w:val="subscript"/>
        </w:rPr>
        <w:t>2</w:t>
      </w:r>
    </w:p>
    <w:p w14:paraId="15AA76F5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47A24209" w14:textId="77777777" w:rsidR="00CB7613" w:rsidRPr="00120A28" w:rsidRDefault="00CB7613" w:rsidP="00CB7613">
      <w:pPr>
        <w:rPr>
          <w:b/>
          <w:color w:val="000000"/>
        </w:rPr>
      </w:pPr>
    </w:p>
    <w:p w14:paraId="36CC337A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Signalizační maják před vstupními dveřmi</w:t>
      </w:r>
    </w:p>
    <w:p w14:paraId="52DFB1DA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6AB6CC90" w14:textId="77777777" w:rsidR="00CB7613" w:rsidRDefault="00CB7613" w:rsidP="00CB7613">
      <w:pPr>
        <w:rPr>
          <w:b/>
          <w:color w:val="000000"/>
        </w:rPr>
      </w:pPr>
    </w:p>
    <w:p w14:paraId="01D29E63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Elektro, kabeláž silnoproud, slaboproud</w:t>
      </w:r>
    </w:p>
    <w:p w14:paraId="0812E8ED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m</w:t>
      </w:r>
    </w:p>
    <w:p w14:paraId="587E7EFA" w14:textId="77777777" w:rsidR="00CB7613" w:rsidRPr="00120A28" w:rsidRDefault="00CB7613" w:rsidP="00CB7613">
      <w:pPr>
        <w:rPr>
          <w:b/>
          <w:color w:val="000000"/>
        </w:rPr>
      </w:pPr>
    </w:p>
    <w:p w14:paraId="07DA141B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Trubka Cu</w:t>
      </w:r>
    </w:p>
    <w:p w14:paraId="54420B73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průměr 22x1</w:t>
      </w:r>
    </w:p>
    <w:p w14:paraId="04BE2B19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5 metrů</w:t>
      </w:r>
    </w:p>
    <w:p w14:paraId="0E881C47" w14:textId="77777777" w:rsidR="00CB7613" w:rsidRPr="00120A28" w:rsidRDefault="00CB7613" w:rsidP="00CB7613">
      <w:pPr>
        <w:rPr>
          <w:b/>
          <w:color w:val="000000"/>
        </w:rPr>
      </w:pPr>
    </w:p>
    <w:p w14:paraId="16B17A21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Tvarovky Cu</w:t>
      </w:r>
    </w:p>
    <w:p w14:paraId="31A70F84" w14:textId="77777777" w:rsidR="00CB7613" w:rsidRPr="00120A28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120A28">
        <w:rPr>
          <w:color w:val="000000"/>
        </w:rPr>
        <w:t>průměr 22</w:t>
      </w:r>
    </w:p>
    <w:p w14:paraId="710B1863" w14:textId="77777777" w:rsidR="00CB7613" w:rsidRPr="00120A28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120A28">
        <w:rPr>
          <w:color w:val="000000"/>
        </w:rPr>
        <w:t>10 ks</w:t>
      </w:r>
    </w:p>
    <w:p w14:paraId="51B37B36" w14:textId="77777777" w:rsidR="00CB7613" w:rsidRDefault="00CB7613" w:rsidP="00CB7613">
      <w:pPr>
        <w:rPr>
          <w:b/>
          <w:color w:val="000000"/>
          <w:highlight w:val="yellow"/>
        </w:rPr>
      </w:pPr>
    </w:p>
    <w:p w14:paraId="6D8A9A29" w14:textId="77777777" w:rsidR="00CB7613" w:rsidRPr="00FD38C3" w:rsidRDefault="00CB7613" w:rsidP="00CB7613">
      <w:pPr>
        <w:rPr>
          <w:b/>
          <w:color w:val="000000"/>
        </w:rPr>
      </w:pPr>
      <w:r w:rsidRPr="00FD38C3">
        <w:rPr>
          <w:b/>
          <w:color w:val="000000"/>
        </w:rPr>
        <w:t>Pájka Ag 45 + pasta</w:t>
      </w:r>
    </w:p>
    <w:p w14:paraId="79490509" w14:textId="77777777" w:rsidR="00CB7613" w:rsidRPr="00FD38C3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FD38C3">
        <w:rPr>
          <w:color w:val="000000"/>
        </w:rPr>
        <w:t>0,1 kg</w:t>
      </w:r>
    </w:p>
    <w:p w14:paraId="01532B13" w14:textId="77777777" w:rsidR="00CB7613" w:rsidRDefault="00CB7613" w:rsidP="00CB7613">
      <w:pPr>
        <w:rPr>
          <w:b/>
          <w:color w:val="000000"/>
        </w:rPr>
      </w:pPr>
    </w:p>
    <w:p w14:paraId="6EA834AB" w14:textId="77777777" w:rsidR="00CB7613" w:rsidRPr="00FD38C3" w:rsidRDefault="00CB7613" w:rsidP="00CB7613">
      <w:pPr>
        <w:rPr>
          <w:b/>
          <w:color w:val="000000"/>
        </w:rPr>
      </w:pPr>
      <w:r w:rsidRPr="00FD38C3">
        <w:rPr>
          <w:b/>
          <w:color w:val="000000"/>
        </w:rPr>
        <w:t>Objímka 3/8"</w:t>
      </w:r>
    </w:p>
    <w:p w14:paraId="45F969E0" w14:textId="77777777" w:rsidR="00CB7613" w:rsidRPr="00FD38C3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FD38C3">
        <w:rPr>
          <w:color w:val="000000"/>
        </w:rPr>
        <w:lastRenderedPageBreak/>
        <w:t>pr</w:t>
      </w:r>
      <w:r>
        <w:rPr>
          <w:color w:val="000000"/>
        </w:rPr>
        <w:t xml:space="preserve">ůměr </w:t>
      </w:r>
      <w:r w:rsidRPr="00FD38C3">
        <w:rPr>
          <w:color w:val="000000"/>
        </w:rPr>
        <w:t>17-19</w:t>
      </w:r>
    </w:p>
    <w:p w14:paraId="0C5F8F05" w14:textId="77777777" w:rsidR="00CB7613" w:rsidRPr="00FD38C3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FD38C3">
        <w:rPr>
          <w:color w:val="000000"/>
        </w:rPr>
        <w:t>5 ks</w:t>
      </w:r>
    </w:p>
    <w:p w14:paraId="48FE61B9" w14:textId="77777777" w:rsidR="00CB7613" w:rsidRDefault="00CB7613" w:rsidP="00CB7613">
      <w:pPr>
        <w:rPr>
          <w:b/>
          <w:color w:val="000000"/>
          <w:highlight w:val="yellow"/>
        </w:rPr>
      </w:pPr>
    </w:p>
    <w:p w14:paraId="61F7C4CE" w14:textId="77777777" w:rsidR="00CB7613" w:rsidRDefault="00CB7613" w:rsidP="00CB7613">
      <w:pPr>
        <w:rPr>
          <w:color w:val="000000"/>
        </w:rPr>
      </w:pPr>
      <w:r>
        <w:rPr>
          <w:color w:val="000000"/>
        </w:rPr>
        <w:t>Zadavatel bude dále požadovat:</w:t>
      </w:r>
    </w:p>
    <w:p w14:paraId="7946016D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vedení montážních prací</w:t>
      </w:r>
    </w:p>
    <w:p w14:paraId="0DB1B6B3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tlakovou závěřečnou zkoušku</w:t>
      </w:r>
    </w:p>
    <w:p w14:paraId="75BAAD7E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výchozí revizi rozvodů MP</w:t>
      </w:r>
    </w:p>
    <w:p w14:paraId="159EAB05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výchozí revizi elektro</w:t>
      </w:r>
    </w:p>
    <w:p w14:paraId="03139631" w14:textId="77777777" w:rsidR="00CB7613" w:rsidRDefault="00CB7613" w:rsidP="00CB7613">
      <w:pPr>
        <w:ind w:left="1080"/>
        <w:rPr>
          <w:b/>
        </w:rPr>
      </w:pPr>
      <w:r w:rsidRPr="005F3302">
        <w:rPr>
          <w:color w:val="000000"/>
        </w:rPr>
        <w:t>dopravu veškerého Zboží</w:t>
      </w:r>
    </w:p>
    <w:p w14:paraId="21759232" w14:textId="77777777" w:rsidR="00CB7613" w:rsidRDefault="00CB7613" w:rsidP="00CB7613">
      <w:pPr>
        <w:rPr>
          <w:b/>
        </w:rPr>
      </w:pPr>
    </w:p>
    <w:p w14:paraId="36764B14" w14:textId="77777777" w:rsidR="00CB7613" w:rsidRDefault="00CB7613" w:rsidP="00CB7613">
      <w:pPr>
        <w:rPr>
          <w:b/>
        </w:rPr>
      </w:pPr>
    </w:p>
    <w:p w14:paraId="732B109C" w14:textId="77777777" w:rsidR="00CB7613" w:rsidRPr="004D0FA6" w:rsidRDefault="00CB7613" w:rsidP="00CB7613">
      <w:pPr>
        <w:rPr>
          <w:b/>
          <w:u w:val="single"/>
        </w:rPr>
      </w:pPr>
      <w:r w:rsidRPr="004D0FA6">
        <w:rPr>
          <w:b/>
          <w:u w:val="single"/>
        </w:rPr>
        <w:t>Zdrojová stanice N</w:t>
      </w:r>
      <w:r w:rsidRPr="00465D58">
        <w:rPr>
          <w:b/>
          <w:u w:val="single"/>
          <w:vertAlign w:val="subscript"/>
        </w:rPr>
        <w:t>2</w:t>
      </w:r>
      <w:r w:rsidRPr="004D0FA6">
        <w:rPr>
          <w:b/>
          <w:u w:val="single"/>
        </w:rPr>
        <w:t>O</w:t>
      </w:r>
    </w:p>
    <w:p w14:paraId="56292269" w14:textId="77777777" w:rsidR="00CB7613" w:rsidRDefault="00CB7613" w:rsidP="00CB7613">
      <w:pPr>
        <w:rPr>
          <w:color w:val="000000"/>
        </w:rPr>
      </w:pPr>
    </w:p>
    <w:p w14:paraId="031A0C29" w14:textId="77777777" w:rsidR="00CB7613" w:rsidRDefault="00CB7613" w:rsidP="00CB7613">
      <w:pPr>
        <w:rPr>
          <w:b/>
          <w:color w:val="000000"/>
        </w:rPr>
      </w:pPr>
      <w:r w:rsidRPr="00984D65">
        <w:rPr>
          <w:b/>
          <w:color w:val="000000"/>
        </w:rPr>
        <w:t>Lahvový zdroj – N</w:t>
      </w:r>
      <w:r w:rsidRPr="00984D65">
        <w:rPr>
          <w:b/>
          <w:color w:val="000000"/>
          <w:vertAlign w:val="subscript"/>
        </w:rPr>
        <w:t>2</w:t>
      </w:r>
      <w:r w:rsidRPr="00984D65">
        <w:rPr>
          <w:b/>
          <w:color w:val="000000"/>
        </w:rPr>
        <w:t>O</w:t>
      </w:r>
    </w:p>
    <w:p w14:paraId="19513798" w14:textId="77777777" w:rsidR="00CB7613" w:rsidRPr="00984D65" w:rsidRDefault="00CB7613" w:rsidP="00195E17">
      <w:pPr>
        <w:numPr>
          <w:ilvl w:val="0"/>
          <w:numId w:val="44"/>
        </w:numPr>
        <w:spacing w:line="240" w:lineRule="auto"/>
        <w:rPr>
          <w:color w:val="000000"/>
        </w:rPr>
      </w:pPr>
      <w:r w:rsidRPr="00984D65">
        <w:rPr>
          <w:color w:val="000000"/>
        </w:rPr>
        <w:t>1 ks</w:t>
      </w:r>
    </w:p>
    <w:p w14:paraId="5BCE8CA0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dodávka a montáž</w:t>
      </w:r>
    </w:p>
    <w:p w14:paraId="1DF5AEC4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přesun</w:t>
      </w:r>
    </w:p>
    <w:p w14:paraId="753E6A78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 xml:space="preserve">úprava </w:t>
      </w:r>
      <w:r>
        <w:rPr>
          <w:color w:val="000000"/>
        </w:rPr>
        <w:t xml:space="preserve">dodaného </w:t>
      </w:r>
      <w:r w:rsidRPr="00984D65">
        <w:rPr>
          <w:color w:val="000000"/>
        </w:rPr>
        <w:t>zdroj</w:t>
      </w:r>
      <w:r>
        <w:rPr>
          <w:color w:val="000000"/>
        </w:rPr>
        <w:t>e</w:t>
      </w:r>
      <w:r w:rsidRPr="00984D65">
        <w:rPr>
          <w:color w:val="000000"/>
        </w:rPr>
        <w:t xml:space="preserve"> pro N</w:t>
      </w:r>
      <w:r w:rsidRPr="00984D65">
        <w:rPr>
          <w:color w:val="000000"/>
          <w:vertAlign w:val="subscript"/>
        </w:rPr>
        <w:t>2</w:t>
      </w:r>
      <w:r w:rsidRPr="00984D65">
        <w:rPr>
          <w:color w:val="000000"/>
        </w:rPr>
        <w:t>O</w:t>
      </w:r>
      <w:r>
        <w:rPr>
          <w:color w:val="000000"/>
        </w:rPr>
        <w:t xml:space="preserve"> na hodnotu</w:t>
      </w:r>
      <w:r w:rsidRPr="00984D65">
        <w:rPr>
          <w:color w:val="000000"/>
        </w:rPr>
        <w:t xml:space="preserve"> 35 m</w:t>
      </w:r>
      <w:r w:rsidRPr="00984D65">
        <w:rPr>
          <w:color w:val="000000"/>
          <w:vertAlign w:val="superscript"/>
        </w:rPr>
        <w:t>3</w:t>
      </w:r>
      <w:r w:rsidRPr="00984D65">
        <w:rPr>
          <w:color w:val="000000"/>
        </w:rPr>
        <w:t>/hod</w:t>
      </w:r>
    </w:p>
    <w:p w14:paraId="7687728E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nominální průtok 35</w:t>
      </w:r>
      <w:r>
        <w:rPr>
          <w:color w:val="000000"/>
        </w:rPr>
        <w:t xml:space="preserve"> </w:t>
      </w:r>
      <w:r w:rsidRPr="00984D65">
        <w:rPr>
          <w:color w:val="000000"/>
        </w:rPr>
        <w:t>m</w:t>
      </w:r>
      <w:r w:rsidRPr="000F4F99">
        <w:rPr>
          <w:color w:val="000000"/>
          <w:vertAlign w:val="superscript"/>
        </w:rPr>
        <w:t>3</w:t>
      </w:r>
      <w:r w:rsidRPr="00984D65">
        <w:rPr>
          <w:color w:val="000000"/>
        </w:rPr>
        <w:t>/hod</w:t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</w:p>
    <w:p w14:paraId="4542A041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bude použit stávající zdroj z psychiatrie</w:t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</w:p>
    <w:p w14:paraId="280AC265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b/>
          <w:color w:val="000000"/>
        </w:rPr>
      </w:pPr>
      <w:r w:rsidRPr="00984D65">
        <w:rPr>
          <w:color w:val="000000"/>
        </w:rPr>
        <w:t>umístění budova 13</w:t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b/>
          <w:color w:val="000000"/>
        </w:rPr>
        <w:tab/>
      </w:r>
      <w:r w:rsidRPr="00984D65">
        <w:rPr>
          <w:b/>
          <w:color w:val="000000"/>
        </w:rPr>
        <w:tab/>
      </w:r>
    </w:p>
    <w:p w14:paraId="3FD05BEE" w14:textId="77777777" w:rsidR="00CB7613" w:rsidRDefault="00CB7613" w:rsidP="00CB7613">
      <w:pPr>
        <w:rPr>
          <w:b/>
          <w:color w:val="000000"/>
          <w:highlight w:val="yellow"/>
        </w:rPr>
      </w:pPr>
    </w:p>
    <w:p w14:paraId="37639EFD" w14:textId="77777777" w:rsidR="00CB7613" w:rsidRDefault="00CB7613" w:rsidP="00CB7613">
      <w:pPr>
        <w:rPr>
          <w:b/>
          <w:color w:val="000000"/>
          <w:highlight w:val="yellow"/>
        </w:rPr>
      </w:pPr>
    </w:p>
    <w:p w14:paraId="03D72E79" w14:textId="77777777" w:rsidR="00CB7613" w:rsidRDefault="00CB7613" w:rsidP="00CB7613">
      <w:pPr>
        <w:rPr>
          <w:b/>
          <w:color w:val="000000"/>
        </w:rPr>
      </w:pPr>
      <w:r w:rsidRPr="00984D65">
        <w:rPr>
          <w:b/>
          <w:color w:val="000000"/>
        </w:rPr>
        <w:t>Lahvový zdroj</w:t>
      </w:r>
      <w:r>
        <w:rPr>
          <w:b/>
          <w:color w:val="000000"/>
        </w:rPr>
        <w:t xml:space="preserve"> medicinálních plynů - rezervní</w:t>
      </w:r>
      <w:r w:rsidRPr="00984D65">
        <w:rPr>
          <w:b/>
          <w:color w:val="000000"/>
        </w:rPr>
        <w:t xml:space="preserve"> – N</w:t>
      </w:r>
      <w:r w:rsidRPr="00984D65">
        <w:rPr>
          <w:b/>
          <w:color w:val="000000"/>
          <w:vertAlign w:val="subscript"/>
        </w:rPr>
        <w:t>2</w:t>
      </w:r>
      <w:r w:rsidRPr="00984D65">
        <w:rPr>
          <w:b/>
          <w:color w:val="000000"/>
        </w:rPr>
        <w:t>O</w:t>
      </w:r>
    </w:p>
    <w:p w14:paraId="711E9446" w14:textId="77777777" w:rsidR="00CB7613" w:rsidRPr="00984D65" w:rsidRDefault="00CB7613" w:rsidP="00195E17">
      <w:pPr>
        <w:numPr>
          <w:ilvl w:val="0"/>
          <w:numId w:val="44"/>
        </w:numPr>
        <w:spacing w:line="240" w:lineRule="auto"/>
        <w:rPr>
          <w:color w:val="000000"/>
        </w:rPr>
      </w:pPr>
      <w:r w:rsidRPr="00984D65">
        <w:rPr>
          <w:color w:val="000000"/>
        </w:rPr>
        <w:t>1 ks</w:t>
      </w:r>
    </w:p>
    <w:p w14:paraId="3D2B23BC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dodávka a montáž</w:t>
      </w:r>
    </w:p>
    <w:p w14:paraId="3B06C920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přesun</w:t>
      </w:r>
    </w:p>
    <w:p w14:paraId="0E5EA4B3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AE5DE4">
        <w:rPr>
          <w:color w:val="000000"/>
        </w:rPr>
        <w:t xml:space="preserve">úprava </w:t>
      </w:r>
      <w:r>
        <w:rPr>
          <w:color w:val="000000"/>
        </w:rPr>
        <w:t>dodaného rezervního zdroje pro</w:t>
      </w:r>
      <w:r w:rsidRPr="00465D58">
        <w:rPr>
          <w:color w:val="000000"/>
        </w:rPr>
        <w:t xml:space="preserve"> N</w:t>
      </w:r>
      <w:r w:rsidRPr="00465D58">
        <w:rPr>
          <w:color w:val="000000"/>
          <w:vertAlign w:val="subscript"/>
        </w:rPr>
        <w:t>2</w:t>
      </w:r>
      <w:r w:rsidRPr="00465D58">
        <w:rPr>
          <w:color w:val="000000"/>
        </w:rPr>
        <w:t>O</w:t>
      </w:r>
      <w:r>
        <w:rPr>
          <w:color w:val="000000"/>
        </w:rPr>
        <w:t xml:space="preserve"> na hodnotu </w:t>
      </w:r>
      <w:r w:rsidRPr="00984D65">
        <w:rPr>
          <w:color w:val="000000"/>
        </w:rPr>
        <w:t>35 m</w:t>
      </w:r>
      <w:r w:rsidRPr="00984D65">
        <w:rPr>
          <w:color w:val="000000"/>
          <w:vertAlign w:val="superscript"/>
        </w:rPr>
        <w:t>3</w:t>
      </w:r>
      <w:r w:rsidRPr="00984D65">
        <w:rPr>
          <w:color w:val="000000"/>
        </w:rPr>
        <w:t>/hod</w:t>
      </w:r>
    </w:p>
    <w:p w14:paraId="5FE112DC" w14:textId="77777777" w:rsidR="00CB7613" w:rsidRPr="00984D65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984D65">
        <w:rPr>
          <w:color w:val="000000"/>
        </w:rPr>
        <w:t>nominální průtok 35m</w:t>
      </w:r>
      <w:r w:rsidRPr="000F4F99">
        <w:rPr>
          <w:color w:val="000000"/>
          <w:vertAlign w:val="superscript"/>
        </w:rPr>
        <w:t>3</w:t>
      </w:r>
      <w:r w:rsidRPr="00984D65">
        <w:rPr>
          <w:color w:val="000000"/>
        </w:rPr>
        <w:t>/hod</w:t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  <w:r w:rsidRPr="00984D65">
        <w:rPr>
          <w:color w:val="000000"/>
        </w:rPr>
        <w:tab/>
      </w:r>
    </w:p>
    <w:p w14:paraId="589D65BA" w14:textId="77777777" w:rsidR="00CB7613" w:rsidRPr="00AE5DE4" w:rsidRDefault="00CB7613" w:rsidP="00195E17">
      <w:pPr>
        <w:numPr>
          <w:ilvl w:val="0"/>
          <w:numId w:val="43"/>
        </w:numPr>
        <w:spacing w:line="240" w:lineRule="auto"/>
        <w:rPr>
          <w:color w:val="000000"/>
        </w:rPr>
      </w:pPr>
      <w:r w:rsidRPr="00AE5DE4">
        <w:rPr>
          <w:color w:val="000000"/>
        </w:rPr>
        <w:t>bude použit stávající zdroj z psychiatrie</w:t>
      </w:r>
      <w:r w:rsidRPr="00AE5DE4">
        <w:rPr>
          <w:color w:val="000000"/>
        </w:rPr>
        <w:tab/>
      </w:r>
      <w:r w:rsidRPr="00AE5DE4">
        <w:rPr>
          <w:color w:val="000000"/>
        </w:rPr>
        <w:tab/>
      </w:r>
      <w:r w:rsidRPr="00AE5DE4">
        <w:rPr>
          <w:color w:val="000000"/>
        </w:rPr>
        <w:tab/>
      </w:r>
      <w:r w:rsidRPr="00AE5DE4">
        <w:rPr>
          <w:color w:val="000000"/>
        </w:rPr>
        <w:tab/>
      </w:r>
    </w:p>
    <w:p w14:paraId="29546850" w14:textId="77777777" w:rsidR="00CB7613" w:rsidRPr="00AE5DE4" w:rsidRDefault="00CB7613" w:rsidP="00195E17">
      <w:pPr>
        <w:numPr>
          <w:ilvl w:val="0"/>
          <w:numId w:val="43"/>
        </w:numPr>
        <w:spacing w:line="240" w:lineRule="auto"/>
        <w:rPr>
          <w:b/>
          <w:color w:val="000000"/>
        </w:rPr>
      </w:pPr>
      <w:r w:rsidRPr="00AE5DE4">
        <w:rPr>
          <w:color w:val="000000"/>
        </w:rPr>
        <w:t>umístění budova 13</w:t>
      </w:r>
      <w:r w:rsidRPr="00AE5DE4">
        <w:rPr>
          <w:color w:val="000000"/>
        </w:rPr>
        <w:tab/>
      </w:r>
      <w:r w:rsidRPr="00AE5DE4">
        <w:rPr>
          <w:color w:val="000000"/>
        </w:rPr>
        <w:tab/>
      </w:r>
    </w:p>
    <w:p w14:paraId="26329370" w14:textId="77777777" w:rsidR="00CB7613" w:rsidRDefault="00CB7613" w:rsidP="00CB7613">
      <w:pPr>
        <w:rPr>
          <w:color w:val="000000"/>
        </w:rPr>
      </w:pPr>
    </w:p>
    <w:p w14:paraId="7D4F0960" w14:textId="77777777" w:rsidR="00CB7613" w:rsidRDefault="00CB7613" w:rsidP="00CB7613">
      <w:pPr>
        <w:rPr>
          <w:color w:val="000000"/>
        </w:rPr>
      </w:pPr>
      <w:r>
        <w:rPr>
          <w:color w:val="000000"/>
        </w:rPr>
        <w:t>Zadavatel dále požaduje dodávku a montáž následujícícho příslušenství:</w:t>
      </w:r>
    </w:p>
    <w:p w14:paraId="5C2791F9" w14:textId="77777777" w:rsidR="00CB7613" w:rsidRDefault="00CB7613" w:rsidP="00CB7613">
      <w:pPr>
        <w:rPr>
          <w:b/>
          <w:color w:val="000000"/>
        </w:rPr>
      </w:pPr>
    </w:p>
    <w:p w14:paraId="7517DF16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Sběrnice pro 2 lahve</w:t>
      </w:r>
    </w:p>
    <w:p w14:paraId="2FD642D5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>
        <w:rPr>
          <w:color w:val="000000"/>
        </w:rPr>
        <w:t>9</w:t>
      </w:r>
      <w:r w:rsidRPr="001559CD">
        <w:rPr>
          <w:color w:val="000000"/>
        </w:rPr>
        <w:t xml:space="preserve"> ks</w:t>
      </w:r>
    </w:p>
    <w:p w14:paraId="49CEB853" w14:textId="77777777" w:rsidR="00CB7613" w:rsidRDefault="00CB7613" w:rsidP="00CB7613">
      <w:pPr>
        <w:rPr>
          <w:color w:val="000000"/>
        </w:rPr>
      </w:pPr>
    </w:p>
    <w:p w14:paraId="1A8224EB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Držák lahví s kotvením pro 2 lahve</w:t>
      </w:r>
    </w:p>
    <w:p w14:paraId="0DCEF9E8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>
        <w:rPr>
          <w:color w:val="000000"/>
        </w:rPr>
        <w:t>9</w:t>
      </w:r>
      <w:r w:rsidRPr="001559CD">
        <w:rPr>
          <w:color w:val="000000"/>
        </w:rPr>
        <w:t xml:space="preserve"> ks</w:t>
      </w:r>
    </w:p>
    <w:p w14:paraId="5855E50A" w14:textId="77777777" w:rsidR="00CB7613" w:rsidRPr="001559CD" w:rsidRDefault="00CB7613" w:rsidP="00CB7613">
      <w:pPr>
        <w:rPr>
          <w:b/>
          <w:color w:val="000000"/>
        </w:rPr>
      </w:pPr>
    </w:p>
    <w:p w14:paraId="72408D77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Vysokotlaká spirála</w:t>
      </w:r>
    </w:p>
    <w:p w14:paraId="31801075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>
        <w:rPr>
          <w:color w:val="000000"/>
        </w:rPr>
        <w:t>18</w:t>
      </w:r>
      <w:r w:rsidRPr="001559CD">
        <w:rPr>
          <w:color w:val="000000"/>
        </w:rPr>
        <w:t xml:space="preserve"> ks</w:t>
      </w:r>
    </w:p>
    <w:p w14:paraId="190426A8" w14:textId="77777777" w:rsidR="00CB7613" w:rsidRDefault="00CB7613" w:rsidP="00CB7613">
      <w:pPr>
        <w:rPr>
          <w:b/>
          <w:color w:val="000000"/>
        </w:rPr>
      </w:pPr>
    </w:p>
    <w:p w14:paraId="4F4BBFD1" w14:textId="77777777" w:rsidR="00CB7613" w:rsidRPr="001559CD" w:rsidRDefault="00CB7613" w:rsidP="00CB7613">
      <w:pPr>
        <w:rPr>
          <w:b/>
          <w:color w:val="000000"/>
        </w:rPr>
      </w:pPr>
      <w:r w:rsidRPr="001559CD">
        <w:rPr>
          <w:b/>
          <w:color w:val="000000"/>
        </w:rPr>
        <w:t>Manometr</w:t>
      </w:r>
    </w:p>
    <w:p w14:paraId="280A8507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1 ks</w:t>
      </w:r>
    </w:p>
    <w:p w14:paraId="369E17B0" w14:textId="77777777" w:rsidR="00CB7613" w:rsidRPr="001559CD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 xml:space="preserve">d. 100 </w:t>
      </w:r>
    </w:p>
    <w:p w14:paraId="69FF92FA" w14:textId="77777777" w:rsidR="00CB7613" w:rsidRDefault="00CB7613" w:rsidP="00195E17">
      <w:pPr>
        <w:numPr>
          <w:ilvl w:val="0"/>
          <w:numId w:val="40"/>
        </w:numPr>
        <w:spacing w:line="240" w:lineRule="auto"/>
        <w:rPr>
          <w:color w:val="000000"/>
        </w:rPr>
      </w:pPr>
      <w:r w:rsidRPr="001559CD">
        <w:rPr>
          <w:color w:val="000000"/>
        </w:rPr>
        <w:t>0-1mPa</w:t>
      </w:r>
    </w:p>
    <w:p w14:paraId="0CB66B12" w14:textId="77777777" w:rsidR="00CB7613" w:rsidRPr="001559CD" w:rsidRDefault="00CB7613" w:rsidP="00CB7613">
      <w:pPr>
        <w:ind w:left="720"/>
        <w:rPr>
          <w:color w:val="000000"/>
        </w:rPr>
      </w:pPr>
    </w:p>
    <w:p w14:paraId="4D365ABE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Signalizace zdroje, výstup pro GSM modul</w:t>
      </w:r>
    </w:p>
    <w:p w14:paraId="3944169F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0424A550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Pager pro zasílání SMS zpráv</w:t>
      </w:r>
    </w:p>
    <w:p w14:paraId="0CE68F7C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lastRenderedPageBreak/>
        <w:t>1 ks</w:t>
      </w:r>
    </w:p>
    <w:p w14:paraId="041B3BFA" w14:textId="77777777" w:rsidR="00CB7613" w:rsidRPr="00120A28" w:rsidRDefault="00CB7613" w:rsidP="00CB7613">
      <w:pPr>
        <w:rPr>
          <w:b/>
          <w:color w:val="000000"/>
        </w:rPr>
      </w:pPr>
    </w:p>
    <w:p w14:paraId="23D89494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Čidlo snímání</w:t>
      </w:r>
      <w:r>
        <w:rPr>
          <w:b/>
          <w:color w:val="000000"/>
        </w:rPr>
        <w:t xml:space="preserve"> snížené</w:t>
      </w:r>
      <w:r w:rsidRPr="00120A28">
        <w:rPr>
          <w:b/>
          <w:color w:val="000000"/>
        </w:rPr>
        <w:t xml:space="preserve"> koncentrace </w:t>
      </w:r>
      <w:r>
        <w:rPr>
          <w:b/>
          <w:color w:val="000000"/>
        </w:rPr>
        <w:t>O</w:t>
      </w:r>
      <w:r w:rsidRPr="00583EE7">
        <w:rPr>
          <w:b/>
          <w:color w:val="000000"/>
          <w:vertAlign w:val="subscript"/>
        </w:rPr>
        <w:t>2</w:t>
      </w:r>
      <w:r w:rsidRPr="00120A28">
        <w:rPr>
          <w:b/>
          <w:color w:val="000000"/>
        </w:rPr>
        <w:t xml:space="preserve"> v místnosti</w:t>
      </w:r>
    </w:p>
    <w:p w14:paraId="46C8B26E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1C71F670" w14:textId="77777777" w:rsidR="00CB7613" w:rsidRPr="00120A28" w:rsidRDefault="00CB7613" w:rsidP="00CB7613">
      <w:pPr>
        <w:rPr>
          <w:b/>
          <w:color w:val="000000"/>
        </w:rPr>
      </w:pPr>
    </w:p>
    <w:p w14:paraId="5B07DD4F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 xml:space="preserve">Vyhodnocovací skříň snímání </w:t>
      </w:r>
      <w:r>
        <w:rPr>
          <w:b/>
          <w:color w:val="000000"/>
        </w:rPr>
        <w:t xml:space="preserve">snížené </w:t>
      </w:r>
      <w:r w:rsidRPr="00120A28">
        <w:rPr>
          <w:b/>
          <w:color w:val="000000"/>
        </w:rPr>
        <w:t>koncentrace O</w:t>
      </w:r>
      <w:r w:rsidRPr="00583EE7">
        <w:rPr>
          <w:b/>
          <w:color w:val="000000"/>
          <w:vertAlign w:val="subscript"/>
        </w:rPr>
        <w:t>2</w:t>
      </w:r>
    </w:p>
    <w:p w14:paraId="57C2097F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49F33942" w14:textId="77777777" w:rsidR="00CB7613" w:rsidRPr="00120A28" w:rsidRDefault="00CB7613" w:rsidP="00CB7613">
      <w:pPr>
        <w:rPr>
          <w:b/>
          <w:color w:val="000000"/>
        </w:rPr>
      </w:pPr>
    </w:p>
    <w:p w14:paraId="12E876F1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Signalizační maják před vstupními dveřmi</w:t>
      </w:r>
    </w:p>
    <w:p w14:paraId="7B27A67B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ks</w:t>
      </w:r>
    </w:p>
    <w:p w14:paraId="3B2ABFF5" w14:textId="77777777" w:rsidR="00CB7613" w:rsidRPr="00120A28" w:rsidRDefault="00CB7613" w:rsidP="00CB7613">
      <w:pPr>
        <w:rPr>
          <w:b/>
          <w:color w:val="000000"/>
        </w:rPr>
      </w:pPr>
    </w:p>
    <w:p w14:paraId="7212FCD5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Elektro, kabeláž silnoproud, slaboproud</w:t>
      </w:r>
    </w:p>
    <w:p w14:paraId="5D7A679F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1 m</w:t>
      </w:r>
    </w:p>
    <w:p w14:paraId="3BE61C7F" w14:textId="77777777" w:rsidR="00CB7613" w:rsidRPr="00120A28" w:rsidRDefault="00CB7613" w:rsidP="00CB7613">
      <w:pPr>
        <w:rPr>
          <w:b/>
          <w:color w:val="000000"/>
        </w:rPr>
      </w:pPr>
    </w:p>
    <w:p w14:paraId="05E016E5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Trubka Cu</w:t>
      </w:r>
    </w:p>
    <w:p w14:paraId="00DB121B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průměr 22x1</w:t>
      </w:r>
    </w:p>
    <w:p w14:paraId="6F525126" w14:textId="77777777" w:rsidR="00CB7613" w:rsidRPr="00120A28" w:rsidRDefault="00CB7613" w:rsidP="00195E17">
      <w:pPr>
        <w:numPr>
          <w:ilvl w:val="0"/>
          <w:numId w:val="41"/>
        </w:numPr>
        <w:spacing w:line="240" w:lineRule="auto"/>
        <w:rPr>
          <w:color w:val="000000"/>
        </w:rPr>
      </w:pPr>
      <w:r w:rsidRPr="00120A28">
        <w:rPr>
          <w:color w:val="000000"/>
        </w:rPr>
        <w:t>5 metrů</w:t>
      </w:r>
    </w:p>
    <w:p w14:paraId="4400199D" w14:textId="77777777" w:rsidR="00CB7613" w:rsidRPr="00120A28" w:rsidRDefault="00CB7613" w:rsidP="00CB7613">
      <w:pPr>
        <w:rPr>
          <w:b/>
          <w:color w:val="000000"/>
        </w:rPr>
      </w:pPr>
    </w:p>
    <w:p w14:paraId="52E37653" w14:textId="77777777" w:rsidR="00CB7613" w:rsidRPr="00120A28" w:rsidRDefault="00CB7613" w:rsidP="00CB7613">
      <w:pPr>
        <w:rPr>
          <w:b/>
          <w:color w:val="000000"/>
        </w:rPr>
      </w:pPr>
      <w:r w:rsidRPr="00120A28">
        <w:rPr>
          <w:b/>
          <w:color w:val="000000"/>
        </w:rPr>
        <w:t>Tvarovky Cu</w:t>
      </w:r>
    </w:p>
    <w:p w14:paraId="7B3F2345" w14:textId="77777777" w:rsidR="00CB7613" w:rsidRPr="00120A28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120A28">
        <w:rPr>
          <w:color w:val="000000"/>
        </w:rPr>
        <w:t>průměr 22</w:t>
      </w:r>
    </w:p>
    <w:p w14:paraId="4038F518" w14:textId="77777777" w:rsidR="00CB7613" w:rsidRPr="00120A28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120A28">
        <w:rPr>
          <w:color w:val="000000"/>
        </w:rPr>
        <w:t>10 ks</w:t>
      </w:r>
    </w:p>
    <w:p w14:paraId="641F6A44" w14:textId="77777777" w:rsidR="00CB7613" w:rsidRDefault="00CB7613" w:rsidP="00CB7613">
      <w:pPr>
        <w:rPr>
          <w:b/>
          <w:color w:val="000000"/>
          <w:highlight w:val="yellow"/>
        </w:rPr>
      </w:pPr>
    </w:p>
    <w:p w14:paraId="243C96A9" w14:textId="77777777" w:rsidR="00CB7613" w:rsidRPr="00FD38C3" w:rsidRDefault="00CB7613" w:rsidP="00CB7613">
      <w:pPr>
        <w:rPr>
          <w:b/>
          <w:color w:val="000000"/>
        </w:rPr>
      </w:pPr>
      <w:r w:rsidRPr="00FD38C3">
        <w:rPr>
          <w:b/>
          <w:color w:val="000000"/>
        </w:rPr>
        <w:t>Pájka Ag 45 + pasta</w:t>
      </w:r>
    </w:p>
    <w:p w14:paraId="436C90B6" w14:textId="77777777" w:rsidR="00CB7613" w:rsidRPr="00FD38C3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FD38C3">
        <w:rPr>
          <w:color w:val="000000"/>
        </w:rPr>
        <w:t>0,1 kg</w:t>
      </w:r>
    </w:p>
    <w:p w14:paraId="36F85C40" w14:textId="77777777" w:rsidR="00CB7613" w:rsidRDefault="00CB7613" w:rsidP="00CB7613">
      <w:pPr>
        <w:rPr>
          <w:b/>
          <w:color w:val="000000"/>
        </w:rPr>
      </w:pPr>
    </w:p>
    <w:p w14:paraId="70F7DDB0" w14:textId="77777777" w:rsidR="00CB7613" w:rsidRPr="00FD38C3" w:rsidRDefault="00CB7613" w:rsidP="00CB7613">
      <w:pPr>
        <w:rPr>
          <w:b/>
          <w:color w:val="000000"/>
        </w:rPr>
      </w:pPr>
      <w:r w:rsidRPr="00FD38C3">
        <w:rPr>
          <w:b/>
          <w:color w:val="000000"/>
        </w:rPr>
        <w:t>Objímka 3/8"</w:t>
      </w:r>
    </w:p>
    <w:p w14:paraId="70008BFD" w14:textId="77777777" w:rsidR="00CB7613" w:rsidRPr="00FD38C3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FD38C3">
        <w:rPr>
          <w:color w:val="000000"/>
        </w:rPr>
        <w:t>pr</w:t>
      </w:r>
      <w:r>
        <w:rPr>
          <w:color w:val="000000"/>
        </w:rPr>
        <w:t xml:space="preserve">ůměr </w:t>
      </w:r>
      <w:r w:rsidRPr="00FD38C3">
        <w:rPr>
          <w:color w:val="000000"/>
        </w:rPr>
        <w:t>17-19</w:t>
      </w:r>
    </w:p>
    <w:p w14:paraId="60076E35" w14:textId="77777777" w:rsidR="00CB7613" w:rsidRPr="00FD38C3" w:rsidRDefault="00CB7613" w:rsidP="00195E17">
      <w:pPr>
        <w:numPr>
          <w:ilvl w:val="0"/>
          <w:numId w:val="42"/>
        </w:numPr>
        <w:spacing w:line="240" w:lineRule="auto"/>
        <w:rPr>
          <w:color w:val="000000"/>
        </w:rPr>
      </w:pPr>
      <w:r w:rsidRPr="00FD38C3">
        <w:rPr>
          <w:color w:val="000000"/>
        </w:rPr>
        <w:t>5 ks</w:t>
      </w:r>
    </w:p>
    <w:p w14:paraId="181BC67E" w14:textId="77777777" w:rsidR="00CB7613" w:rsidRDefault="00CB7613" w:rsidP="00CB7613">
      <w:pPr>
        <w:rPr>
          <w:b/>
          <w:color w:val="000000"/>
          <w:highlight w:val="yellow"/>
        </w:rPr>
      </w:pPr>
    </w:p>
    <w:p w14:paraId="7C9A7E13" w14:textId="77777777" w:rsidR="00CB7613" w:rsidRDefault="00CB7613" w:rsidP="00CB7613">
      <w:pPr>
        <w:rPr>
          <w:color w:val="000000"/>
        </w:rPr>
      </w:pPr>
      <w:r>
        <w:rPr>
          <w:color w:val="000000"/>
        </w:rPr>
        <w:t>Zadavatel bude dále požadovat:</w:t>
      </w:r>
    </w:p>
    <w:p w14:paraId="4DE3A8D8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vedení montážních prací</w:t>
      </w:r>
    </w:p>
    <w:p w14:paraId="31D14FBF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tlakovou závěřečnou zkoušku</w:t>
      </w:r>
    </w:p>
    <w:p w14:paraId="45ED0DBB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výchozí revizi rozvodů MP</w:t>
      </w:r>
    </w:p>
    <w:p w14:paraId="32349361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výchozí revizi elektro</w:t>
      </w:r>
    </w:p>
    <w:p w14:paraId="2606BEEA" w14:textId="77777777" w:rsidR="00CB7613" w:rsidRDefault="00CB7613" w:rsidP="00195E17">
      <w:pPr>
        <w:numPr>
          <w:ilvl w:val="0"/>
          <w:numId w:val="37"/>
        </w:numPr>
        <w:spacing w:line="240" w:lineRule="auto"/>
        <w:rPr>
          <w:color w:val="000000"/>
        </w:rPr>
      </w:pPr>
      <w:r>
        <w:rPr>
          <w:color w:val="000000"/>
        </w:rPr>
        <w:t>dopravu veškerého Zboží</w:t>
      </w:r>
    </w:p>
    <w:p w14:paraId="6BD6E634" w14:textId="77777777" w:rsidR="00CB7613" w:rsidRDefault="00CB7613" w:rsidP="00CB7613">
      <w:pPr>
        <w:rPr>
          <w:b/>
          <w:color w:val="000000"/>
          <w:highlight w:val="yellow"/>
        </w:rPr>
      </w:pPr>
    </w:p>
    <w:p w14:paraId="2E4A58DF" w14:textId="77777777" w:rsidR="00CB7613" w:rsidRDefault="00CB7613" w:rsidP="00CB7613">
      <w:pPr>
        <w:rPr>
          <w:b/>
          <w:color w:val="000000"/>
          <w:highlight w:val="yellow"/>
        </w:rPr>
      </w:pPr>
    </w:p>
    <w:p w14:paraId="6F3C3B03" w14:textId="77777777" w:rsidR="006011C0" w:rsidRPr="004B055E" w:rsidRDefault="006011C0" w:rsidP="00195E17">
      <w:pPr>
        <w:pStyle w:val="Textbody"/>
        <w:spacing w:after="0"/>
        <w:jc w:val="center"/>
        <w:rPr>
          <w:b/>
        </w:rPr>
      </w:pPr>
    </w:p>
    <w:sectPr w:rsidR="006011C0" w:rsidRPr="004B055E" w:rsidSect="00AE3616">
      <w:footerReference w:type="default" r:id="rId12"/>
      <w:pgSz w:w="11906" w:h="16838" w:code="9"/>
      <w:pgMar w:top="1418" w:right="924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D8AD5" w14:textId="77777777" w:rsidR="00195E17" w:rsidRDefault="00195E17" w:rsidP="006337DC">
      <w:r>
        <w:separator/>
      </w:r>
    </w:p>
  </w:endnote>
  <w:endnote w:type="continuationSeparator" w:id="0">
    <w:p w14:paraId="16BD8AD6" w14:textId="77777777" w:rsidR="00195E17" w:rsidRDefault="00195E17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909F" w14:textId="74082AC9" w:rsidR="00195E17" w:rsidRDefault="00195E1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D8AD3" w14:textId="77777777" w:rsidR="00195E17" w:rsidRDefault="00195E17" w:rsidP="006337DC">
      <w:r>
        <w:separator/>
      </w:r>
    </w:p>
  </w:footnote>
  <w:footnote w:type="continuationSeparator" w:id="0">
    <w:p w14:paraId="16BD8AD4" w14:textId="77777777" w:rsidR="00195E17" w:rsidRDefault="00195E17" w:rsidP="006337DC">
      <w:r>
        <w:continuationSeparator/>
      </w:r>
    </w:p>
  </w:footnote>
  <w:footnote w:id="1">
    <w:p w14:paraId="14FE2FB8" w14:textId="77777777" w:rsidR="00195E17" w:rsidRDefault="00195E17" w:rsidP="00CB761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64A87">
        <w:rPr>
          <w:sz w:val="18"/>
          <w:szCs w:val="18"/>
        </w:rPr>
        <w:t xml:space="preserve">Účastník </w:t>
      </w:r>
      <w:r w:rsidRPr="00CE0D0D">
        <w:rPr>
          <w:sz w:val="18"/>
          <w:szCs w:val="18"/>
        </w:rPr>
        <w:t>je oprávněn nabídnout</w:t>
      </w:r>
      <w:r w:rsidRPr="00264A87">
        <w:rPr>
          <w:sz w:val="18"/>
          <w:szCs w:val="18"/>
        </w:rPr>
        <w:t xml:space="preserve"> rovnocenné řešení.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1E5"/>
    <w:multiLevelType w:val="hybridMultilevel"/>
    <w:tmpl w:val="FAFC34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CE7936"/>
    <w:multiLevelType w:val="hybridMultilevel"/>
    <w:tmpl w:val="CFC8A8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35872"/>
    <w:multiLevelType w:val="hybridMultilevel"/>
    <w:tmpl w:val="A24CC7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C009F"/>
    <w:multiLevelType w:val="hybridMultilevel"/>
    <w:tmpl w:val="27D0A0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BDE6A2E"/>
    <w:multiLevelType w:val="hybridMultilevel"/>
    <w:tmpl w:val="BE706A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F048BC"/>
    <w:multiLevelType w:val="hybridMultilevel"/>
    <w:tmpl w:val="32F08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A7706"/>
    <w:multiLevelType w:val="hybridMultilevel"/>
    <w:tmpl w:val="F468D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B478E"/>
    <w:multiLevelType w:val="hybridMultilevel"/>
    <w:tmpl w:val="AB2C6B26"/>
    <w:lvl w:ilvl="0" w:tplc="CE5EA9B6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57D29"/>
    <w:multiLevelType w:val="hybridMultilevel"/>
    <w:tmpl w:val="D04EB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75522"/>
    <w:multiLevelType w:val="hybridMultilevel"/>
    <w:tmpl w:val="8C32D3BE"/>
    <w:lvl w:ilvl="0" w:tplc="AF96A34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14C87BC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A45C8"/>
    <w:multiLevelType w:val="hybridMultilevel"/>
    <w:tmpl w:val="BEAAF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20D1B"/>
    <w:multiLevelType w:val="hybridMultilevel"/>
    <w:tmpl w:val="47C6F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E6B36"/>
    <w:multiLevelType w:val="hybridMultilevel"/>
    <w:tmpl w:val="0DFA9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B18C7"/>
    <w:multiLevelType w:val="hybridMultilevel"/>
    <w:tmpl w:val="5A04D290"/>
    <w:lvl w:ilvl="0" w:tplc="AF96A34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5000C"/>
    <w:multiLevelType w:val="hybridMultilevel"/>
    <w:tmpl w:val="D2940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9D43E7"/>
    <w:multiLevelType w:val="hybridMultilevel"/>
    <w:tmpl w:val="938E2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A6888"/>
    <w:multiLevelType w:val="hybridMultilevel"/>
    <w:tmpl w:val="04E4ED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EEA1029"/>
    <w:multiLevelType w:val="hybridMultilevel"/>
    <w:tmpl w:val="DD6CF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425E5"/>
    <w:multiLevelType w:val="hybridMultilevel"/>
    <w:tmpl w:val="FEFEF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328D4"/>
    <w:multiLevelType w:val="hybridMultilevel"/>
    <w:tmpl w:val="09A45A64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DE4366"/>
    <w:multiLevelType w:val="hybridMultilevel"/>
    <w:tmpl w:val="A5AC3C82"/>
    <w:lvl w:ilvl="0" w:tplc="2CE6DDB2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82A617D"/>
    <w:multiLevelType w:val="singleLevel"/>
    <w:tmpl w:val="889EAA8C"/>
    <w:lvl w:ilvl="0">
      <w:start w:val="1"/>
      <w:numFmt w:val="lowerLetter"/>
      <w:lvlText w:val="%1)"/>
      <w:legacy w:legacy="1" w:legacySpace="0" w:legacyIndent="283"/>
      <w:lvlJc w:val="left"/>
      <w:pPr>
        <w:ind w:left="709" w:hanging="283"/>
      </w:pPr>
    </w:lvl>
  </w:abstractNum>
  <w:abstractNum w:abstractNumId="22" w15:restartNumberingAfterBreak="0">
    <w:nsid w:val="398F4FC6"/>
    <w:multiLevelType w:val="hybridMultilevel"/>
    <w:tmpl w:val="D062B684"/>
    <w:lvl w:ilvl="0" w:tplc="031EE076">
      <w:start w:val="5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46383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EA17106"/>
    <w:multiLevelType w:val="hybridMultilevel"/>
    <w:tmpl w:val="6F7AFB5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0105CE8"/>
    <w:multiLevelType w:val="hybridMultilevel"/>
    <w:tmpl w:val="ECD0A44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1E0C5A"/>
    <w:multiLevelType w:val="hybridMultilevel"/>
    <w:tmpl w:val="71A2F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A4ACE"/>
    <w:multiLevelType w:val="multilevel"/>
    <w:tmpl w:val="48BE1464"/>
    <w:lvl w:ilvl="0">
      <w:start w:val="1"/>
      <w:numFmt w:val="upperRoman"/>
      <w:lvlText w:val="%1."/>
      <w:lvlJc w:val="center"/>
      <w:pPr>
        <w:ind w:left="284" w:hanging="284"/>
      </w:pPr>
      <w:rPr>
        <w:rFonts w:ascii="Arial" w:hAnsi="Arial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cntxtAlts w14:val="0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w w:val="100"/>
        <w:kern w:val="0"/>
        <w:position w:val="0"/>
        <w:sz w:val="22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2E85602"/>
    <w:multiLevelType w:val="hybridMultilevel"/>
    <w:tmpl w:val="AB2E8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C12C6"/>
    <w:multiLevelType w:val="multilevel"/>
    <w:tmpl w:val="B0AC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6DB5EFD"/>
    <w:multiLevelType w:val="hybridMultilevel"/>
    <w:tmpl w:val="384AD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71619"/>
    <w:multiLevelType w:val="hybridMultilevel"/>
    <w:tmpl w:val="3FB0A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16CBC"/>
    <w:multiLevelType w:val="multilevel"/>
    <w:tmpl w:val="94502BF4"/>
    <w:lvl w:ilvl="0">
      <w:start w:val="1"/>
      <w:numFmt w:val="upperRoman"/>
      <w:pStyle w:val="Nadpis1"/>
      <w:suff w:val="space"/>
      <w:lvlText w:val="%1."/>
      <w:lvlJc w:val="center"/>
      <w:pPr>
        <w:ind w:left="851" w:hanging="851"/>
      </w:pPr>
      <w:rPr>
        <w:rFonts w:hint="default"/>
      </w:rPr>
    </w:lvl>
    <w:lvl w:ilvl="1">
      <w:start w:val="1"/>
      <w:numFmt w:val="decimal"/>
      <w:pStyle w:val="Odstavecsmlouvy"/>
      <w:lvlText w:val="%1.%2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lowerLetter"/>
      <w:pStyle w:val="Psmenoodstavce"/>
      <w:lvlText w:val="%3)"/>
      <w:lvlJc w:val="left"/>
      <w:pPr>
        <w:ind w:left="1134" w:hanging="567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5EBA5550"/>
    <w:multiLevelType w:val="hybridMultilevel"/>
    <w:tmpl w:val="AE9C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043E8"/>
    <w:multiLevelType w:val="hybridMultilevel"/>
    <w:tmpl w:val="A7B2D7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61AD6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3A4D54"/>
    <w:multiLevelType w:val="hybridMultilevel"/>
    <w:tmpl w:val="AB9624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726E66"/>
    <w:multiLevelType w:val="multilevel"/>
    <w:tmpl w:val="4F92F444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8E15800"/>
    <w:multiLevelType w:val="hybridMultilevel"/>
    <w:tmpl w:val="96C8E6F8"/>
    <w:lvl w:ilvl="0" w:tplc="CE5EA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9651AAC"/>
    <w:multiLevelType w:val="hybridMultilevel"/>
    <w:tmpl w:val="E2149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30BD"/>
    <w:multiLevelType w:val="hybridMultilevel"/>
    <w:tmpl w:val="FCBEC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91DFF"/>
    <w:multiLevelType w:val="hybridMultilevel"/>
    <w:tmpl w:val="150248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718D6"/>
    <w:multiLevelType w:val="hybridMultilevel"/>
    <w:tmpl w:val="F1C2270A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73CC290F"/>
    <w:multiLevelType w:val="hybridMultilevel"/>
    <w:tmpl w:val="A33E1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B2B6B50"/>
    <w:multiLevelType w:val="hybridMultilevel"/>
    <w:tmpl w:val="81B6993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431C08"/>
    <w:multiLevelType w:val="hybridMultilevel"/>
    <w:tmpl w:val="1E84F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53091">
    <w:abstractNumId w:val="43"/>
  </w:num>
  <w:num w:numId="2" w16cid:durableId="1414012169">
    <w:abstractNumId w:val="32"/>
  </w:num>
  <w:num w:numId="3" w16cid:durableId="498471441">
    <w:abstractNumId w:val="34"/>
  </w:num>
  <w:num w:numId="4" w16cid:durableId="200171344">
    <w:abstractNumId w:val="27"/>
  </w:num>
  <w:num w:numId="5" w16cid:durableId="1585261269">
    <w:abstractNumId w:val="23"/>
  </w:num>
  <w:num w:numId="6" w16cid:durableId="306979631">
    <w:abstractNumId w:val="21"/>
  </w:num>
  <w:num w:numId="7" w16cid:durableId="1660159973">
    <w:abstractNumId w:val="3"/>
  </w:num>
  <w:num w:numId="8" w16cid:durableId="144320100">
    <w:abstractNumId w:val="0"/>
  </w:num>
  <w:num w:numId="9" w16cid:durableId="326132603">
    <w:abstractNumId w:val="16"/>
  </w:num>
  <w:num w:numId="10" w16cid:durableId="808938918">
    <w:abstractNumId w:val="25"/>
  </w:num>
  <w:num w:numId="11" w16cid:durableId="97338899">
    <w:abstractNumId w:val="41"/>
  </w:num>
  <w:num w:numId="12" w16cid:durableId="911887672">
    <w:abstractNumId w:val="19"/>
  </w:num>
  <w:num w:numId="13" w16cid:durableId="1439372013">
    <w:abstractNumId w:val="36"/>
  </w:num>
  <w:num w:numId="14" w16cid:durableId="1863862132">
    <w:abstractNumId w:val="15"/>
  </w:num>
  <w:num w:numId="15" w16cid:durableId="83184238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40620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14434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1273817">
    <w:abstractNumId w:val="20"/>
  </w:num>
  <w:num w:numId="19" w16cid:durableId="2116170077">
    <w:abstractNumId w:val="30"/>
  </w:num>
  <w:num w:numId="20" w16cid:durableId="1201431529">
    <w:abstractNumId w:val="1"/>
  </w:num>
  <w:num w:numId="21" w16cid:durableId="1592199643">
    <w:abstractNumId w:val="9"/>
  </w:num>
  <w:num w:numId="22" w16cid:durableId="1111318301">
    <w:abstractNumId w:val="13"/>
  </w:num>
  <w:num w:numId="23" w16cid:durableId="2092459962">
    <w:abstractNumId w:val="37"/>
  </w:num>
  <w:num w:numId="24" w16cid:durableId="1960522809">
    <w:abstractNumId w:val="7"/>
  </w:num>
  <w:num w:numId="25" w16cid:durableId="1487817289">
    <w:abstractNumId w:val="38"/>
  </w:num>
  <w:num w:numId="26" w16cid:durableId="193615072">
    <w:abstractNumId w:val="2"/>
  </w:num>
  <w:num w:numId="27" w16cid:durableId="809713156">
    <w:abstractNumId w:val="28"/>
  </w:num>
  <w:num w:numId="28" w16cid:durableId="1441299688">
    <w:abstractNumId w:val="10"/>
  </w:num>
  <w:num w:numId="29" w16cid:durableId="1111516798">
    <w:abstractNumId w:val="31"/>
  </w:num>
  <w:num w:numId="30" w16cid:durableId="1219903046">
    <w:abstractNumId w:val="11"/>
  </w:num>
  <w:num w:numId="31" w16cid:durableId="1760562626">
    <w:abstractNumId w:val="40"/>
  </w:num>
  <w:num w:numId="32" w16cid:durableId="1514614194">
    <w:abstractNumId w:val="17"/>
  </w:num>
  <w:num w:numId="33" w16cid:durableId="1465470144">
    <w:abstractNumId w:val="14"/>
  </w:num>
  <w:num w:numId="34" w16cid:durableId="1773168038">
    <w:abstractNumId w:val="12"/>
  </w:num>
  <w:num w:numId="35" w16cid:durableId="1696609854">
    <w:abstractNumId w:val="6"/>
  </w:num>
  <w:num w:numId="36" w16cid:durableId="1795828088">
    <w:abstractNumId w:val="42"/>
  </w:num>
  <w:num w:numId="37" w16cid:durableId="636955005">
    <w:abstractNumId w:val="22"/>
  </w:num>
  <w:num w:numId="38" w16cid:durableId="1586646842">
    <w:abstractNumId w:val="45"/>
  </w:num>
  <w:num w:numId="39" w16cid:durableId="1900901401">
    <w:abstractNumId w:val="35"/>
  </w:num>
  <w:num w:numId="40" w16cid:durableId="884951176">
    <w:abstractNumId w:val="5"/>
  </w:num>
  <w:num w:numId="41" w16cid:durableId="1325864414">
    <w:abstractNumId w:val="39"/>
  </w:num>
  <w:num w:numId="42" w16cid:durableId="1617634602">
    <w:abstractNumId w:val="18"/>
  </w:num>
  <w:num w:numId="43" w16cid:durableId="1733769089">
    <w:abstractNumId w:val="33"/>
  </w:num>
  <w:num w:numId="44" w16cid:durableId="168906224">
    <w:abstractNumId w:val="8"/>
  </w:num>
  <w:num w:numId="45" w16cid:durableId="582295686">
    <w:abstractNumId w:val="26"/>
  </w:num>
  <w:num w:numId="46" w16cid:durableId="929238426">
    <w:abstractNumId w:val="24"/>
  </w:num>
  <w:num w:numId="47" w16cid:durableId="10838389">
    <w:abstractNumId w:val="29"/>
  </w:num>
  <w:num w:numId="48" w16cid:durableId="12177438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490013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583785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38126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497904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282246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49118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77455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465748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70000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345196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06258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166804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059789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323294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0580457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497735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810897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806504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38110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1376000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592514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620096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077832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ová Gabriela [2]">
    <w15:presenceInfo w15:providerId="AD" w15:userId="S::9997@fnbrno.cz::ddda7903-4694-49dd-b493-7f8b6acf2a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CC1"/>
    <w:rsid w:val="000056DF"/>
    <w:rsid w:val="00011F43"/>
    <w:rsid w:val="00012084"/>
    <w:rsid w:val="00012814"/>
    <w:rsid w:val="00014CFB"/>
    <w:rsid w:val="0001687E"/>
    <w:rsid w:val="00020A2F"/>
    <w:rsid w:val="00023008"/>
    <w:rsid w:val="00023AFC"/>
    <w:rsid w:val="00024928"/>
    <w:rsid w:val="00025CCA"/>
    <w:rsid w:val="0002708F"/>
    <w:rsid w:val="00027592"/>
    <w:rsid w:val="00030B09"/>
    <w:rsid w:val="0003714D"/>
    <w:rsid w:val="00044AFD"/>
    <w:rsid w:val="00056D46"/>
    <w:rsid w:val="00061455"/>
    <w:rsid w:val="00064A2C"/>
    <w:rsid w:val="000713B5"/>
    <w:rsid w:val="000729CF"/>
    <w:rsid w:val="00072AB4"/>
    <w:rsid w:val="000744CF"/>
    <w:rsid w:val="00074676"/>
    <w:rsid w:val="00075387"/>
    <w:rsid w:val="00081174"/>
    <w:rsid w:val="00081D58"/>
    <w:rsid w:val="000827C3"/>
    <w:rsid w:val="0008562B"/>
    <w:rsid w:val="000862FF"/>
    <w:rsid w:val="00091DA0"/>
    <w:rsid w:val="000920C4"/>
    <w:rsid w:val="0009286E"/>
    <w:rsid w:val="00093057"/>
    <w:rsid w:val="00093251"/>
    <w:rsid w:val="00093388"/>
    <w:rsid w:val="00093DDC"/>
    <w:rsid w:val="00094B13"/>
    <w:rsid w:val="000968B5"/>
    <w:rsid w:val="000A0623"/>
    <w:rsid w:val="000A153E"/>
    <w:rsid w:val="000A4CC6"/>
    <w:rsid w:val="000A5B93"/>
    <w:rsid w:val="000A6004"/>
    <w:rsid w:val="000B00FA"/>
    <w:rsid w:val="000C0B21"/>
    <w:rsid w:val="000C1507"/>
    <w:rsid w:val="000C1FD1"/>
    <w:rsid w:val="000C26CE"/>
    <w:rsid w:val="000C48BE"/>
    <w:rsid w:val="000C5285"/>
    <w:rsid w:val="000C7CF5"/>
    <w:rsid w:val="000D0827"/>
    <w:rsid w:val="000D29EA"/>
    <w:rsid w:val="000D35F4"/>
    <w:rsid w:val="000D6CC1"/>
    <w:rsid w:val="000F0B32"/>
    <w:rsid w:val="000F0CFA"/>
    <w:rsid w:val="000F5076"/>
    <w:rsid w:val="000F5D02"/>
    <w:rsid w:val="000F6286"/>
    <w:rsid w:val="000F7A2C"/>
    <w:rsid w:val="00105B0E"/>
    <w:rsid w:val="0010754F"/>
    <w:rsid w:val="00111B0E"/>
    <w:rsid w:val="0011421E"/>
    <w:rsid w:val="00115F51"/>
    <w:rsid w:val="00116BD7"/>
    <w:rsid w:val="00125640"/>
    <w:rsid w:val="00125D43"/>
    <w:rsid w:val="00126740"/>
    <w:rsid w:val="00126B24"/>
    <w:rsid w:val="0012722C"/>
    <w:rsid w:val="00127ABD"/>
    <w:rsid w:val="00133CE4"/>
    <w:rsid w:val="00137C74"/>
    <w:rsid w:val="00142007"/>
    <w:rsid w:val="00143781"/>
    <w:rsid w:val="00145499"/>
    <w:rsid w:val="00145CD8"/>
    <w:rsid w:val="00150469"/>
    <w:rsid w:val="00150F89"/>
    <w:rsid w:val="0015378B"/>
    <w:rsid w:val="00154976"/>
    <w:rsid w:val="00154ACA"/>
    <w:rsid w:val="001604EA"/>
    <w:rsid w:val="001673D6"/>
    <w:rsid w:val="00183B7C"/>
    <w:rsid w:val="00195882"/>
    <w:rsid w:val="00195E17"/>
    <w:rsid w:val="001976E5"/>
    <w:rsid w:val="001A2FBC"/>
    <w:rsid w:val="001A3AA2"/>
    <w:rsid w:val="001B0682"/>
    <w:rsid w:val="001B1B66"/>
    <w:rsid w:val="001B5F9C"/>
    <w:rsid w:val="001C0E26"/>
    <w:rsid w:val="001C1844"/>
    <w:rsid w:val="001C5BFF"/>
    <w:rsid w:val="001C73D4"/>
    <w:rsid w:val="001D05E4"/>
    <w:rsid w:val="001D16A9"/>
    <w:rsid w:val="001D1E80"/>
    <w:rsid w:val="001D340D"/>
    <w:rsid w:val="001D64C5"/>
    <w:rsid w:val="001D6C6A"/>
    <w:rsid w:val="001D71E3"/>
    <w:rsid w:val="001E166C"/>
    <w:rsid w:val="001E35DE"/>
    <w:rsid w:val="001E7C33"/>
    <w:rsid w:val="001E7C77"/>
    <w:rsid w:val="001F1EC9"/>
    <w:rsid w:val="001F4AA6"/>
    <w:rsid w:val="002003F2"/>
    <w:rsid w:val="00201DB5"/>
    <w:rsid w:val="00203E70"/>
    <w:rsid w:val="00205191"/>
    <w:rsid w:val="00211633"/>
    <w:rsid w:val="0021567E"/>
    <w:rsid w:val="00217B9D"/>
    <w:rsid w:val="0022257E"/>
    <w:rsid w:val="00225545"/>
    <w:rsid w:val="00232C9C"/>
    <w:rsid w:val="0023578D"/>
    <w:rsid w:val="00236D62"/>
    <w:rsid w:val="00237B38"/>
    <w:rsid w:val="00241316"/>
    <w:rsid w:val="00245011"/>
    <w:rsid w:val="002470C7"/>
    <w:rsid w:val="002531BE"/>
    <w:rsid w:val="00253569"/>
    <w:rsid w:val="002546E6"/>
    <w:rsid w:val="00256858"/>
    <w:rsid w:val="00257643"/>
    <w:rsid w:val="00260A2A"/>
    <w:rsid w:val="00263342"/>
    <w:rsid w:val="002712BF"/>
    <w:rsid w:val="0027373C"/>
    <w:rsid w:val="00280C86"/>
    <w:rsid w:val="00286EBA"/>
    <w:rsid w:val="00286F30"/>
    <w:rsid w:val="0029236A"/>
    <w:rsid w:val="00294065"/>
    <w:rsid w:val="00295264"/>
    <w:rsid w:val="002959B0"/>
    <w:rsid w:val="00297F3A"/>
    <w:rsid w:val="002A5831"/>
    <w:rsid w:val="002B1098"/>
    <w:rsid w:val="002B20A8"/>
    <w:rsid w:val="002B2BED"/>
    <w:rsid w:val="002B41F2"/>
    <w:rsid w:val="002B68E8"/>
    <w:rsid w:val="002C0743"/>
    <w:rsid w:val="002C11D4"/>
    <w:rsid w:val="002C243A"/>
    <w:rsid w:val="002C3DEE"/>
    <w:rsid w:val="002C69B1"/>
    <w:rsid w:val="002D0792"/>
    <w:rsid w:val="002D48A0"/>
    <w:rsid w:val="002D5641"/>
    <w:rsid w:val="002D614A"/>
    <w:rsid w:val="002D7B98"/>
    <w:rsid w:val="002E1C03"/>
    <w:rsid w:val="002E1D0C"/>
    <w:rsid w:val="002E2C03"/>
    <w:rsid w:val="002E4D60"/>
    <w:rsid w:val="002E5DF3"/>
    <w:rsid w:val="002E5DFE"/>
    <w:rsid w:val="002F42AF"/>
    <w:rsid w:val="002F4739"/>
    <w:rsid w:val="0030119B"/>
    <w:rsid w:val="0030437C"/>
    <w:rsid w:val="003133A6"/>
    <w:rsid w:val="00315115"/>
    <w:rsid w:val="00320F84"/>
    <w:rsid w:val="003214B0"/>
    <w:rsid w:val="003241AA"/>
    <w:rsid w:val="0033048B"/>
    <w:rsid w:val="003371CD"/>
    <w:rsid w:val="003376AD"/>
    <w:rsid w:val="00343B9B"/>
    <w:rsid w:val="0034523E"/>
    <w:rsid w:val="00346900"/>
    <w:rsid w:val="00352CD1"/>
    <w:rsid w:val="003571AB"/>
    <w:rsid w:val="003603C6"/>
    <w:rsid w:val="00371230"/>
    <w:rsid w:val="0037461F"/>
    <w:rsid w:val="0037595E"/>
    <w:rsid w:val="00380147"/>
    <w:rsid w:val="00381055"/>
    <w:rsid w:val="00384256"/>
    <w:rsid w:val="00386396"/>
    <w:rsid w:val="003870EB"/>
    <w:rsid w:val="003874CE"/>
    <w:rsid w:val="003A1C2B"/>
    <w:rsid w:val="003A4E43"/>
    <w:rsid w:val="003A6ED7"/>
    <w:rsid w:val="003B1919"/>
    <w:rsid w:val="003B2FA2"/>
    <w:rsid w:val="003B7B17"/>
    <w:rsid w:val="003C1848"/>
    <w:rsid w:val="003D0D8B"/>
    <w:rsid w:val="003D27B9"/>
    <w:rsid w:val="003D3584"/>
    <w:rsid w:val="003D4793"/>
    <w:rsid w:val="003D58F0"/>
    <w:rsid w:val="003E07C3"/>
    <w:rsid w:val="003E1703"/>
    <w:rsid w:val="003E1948"/>
    <w:rsid w:val="003E311E"/>
    <w:rsid w:val="003E3823"/>
    <w:rsid w:val="003E395D"/>
    <w:rsid w:val="003E5B53"/>
    <w:rsid w:val="003F567B"/>
    <w:rsid w:val="003F5CF4"/>
    <w:rsid w:val="00400CF7"/>
    <w:rsid w:val="00403A28"/>
    <w:rsid w:val="0040619A"/>
    <w:rsid w:val="004066A0"/>
    <w:rsid w:val="00411036"/>
    <w:rsid w:val="0041220C"/>
    <w:rsid w:val="00412EE0"/>
    <w:rsid w:val="00414ABF"/>
    <w:rsid w:val="00416208"/>
    <w:rsid w:val="004165DB"/>
    <w:rsid w:val="00422172"/>
    <w:rsid w:val="00430BDA"/>
    <w:rsid w:val="00432606"/>
    <w:rsid w:val="00434D5D"/>
    <w:rsid w:val="00435539"/>
    <w:rsid w:val="00437306"/>
    <w:rsid w:val="00451B43"/>
    <w:rsid w:val="00453ACB"/>
    <w:rsid w:val="004601D0"/>
    <w:rsid w:val="00463309"/>
    <w:rsid w:val="0046392A"/>
    <w:rsid w:val="00465985"/>
    <w:rsid w:val="004672FC"/>
    <w:rsid w:val="004756DA"/>
    <w:rsid w:val="004924D3"/>
    <w:rsid w:val="00492818"/>
    <w:rsid w:val="00494744"/>
    <w:rsid w:val="004953EF"/>
    <w:rsid w:val="004A2352"/>
    <w:rsid w:val="004A45B0"/>
    <w:rsid w:val="004A70F9"/>
    <w:rsid w:val="004A7901"/>
    <w:rsid w:val="004B055E"/>
    <w:rsid w:val="004B1019"/>
    <w:rsid w:val="004C2C98"/>
    <w:rsid w:val="004C3E40"/>
    <w:rsid w:val="004C62D3"/>
    <w:rsid w:val="004C679C"/>
    <w:rsid w:val="004D4C0D"/>
    <w:rsid w:val="004D7A85"/>
    <w:rsid w:val="004E2A52"/>
    <w:rsid w:val="004E7425"/>
    <w:rsid w:val="004F51DF"/>
    <w:rsid w:val="00500A87"/>
    <w:rsid w:val="00502DB6"/>
    <w:rsid w:val="00504461"/>
    <w:rsid w:val="00505883"/>
    <w:rsid w:val="00506266"/>
    <w:rsid w:val="005063F3"/>
    <w:rsid w:val="0051341C"/>
    <w:rsid w:val="005152E9"/>
    <w:rsid w:val="00521C56"/>
    <w:rsid w:val="005237DF"/>
    <w:rsid w:val="0052417D"/>
    <w:rsid w:val="0052509C"/>
    <w:rsid w:val="00525505"/>
    <w:rsid w:val="005255AE"/>
    <w:rsid w:val="00530753"/>
    <w:rsid w:val="00531121"/>
    <w:rsid w:val="005337E0"/>
    <w:rsid w:val="00535F96"/>
    <w:rsid w:val="00537A86"/>
    <w:rsid w:val="00541328"/>
    <w:rsid w:val="00542C4D"/>
    <w:rsid w:val="00544555"/>
    <w:rsid w:val="00544FA6"/>
    <w:rsid w:val="005452F8"/>
    <w:rsid w:val="0054584C"/>
    <w:rsid w:val="0055025A"/>
    <w:rsid w:val="005512E0"/>
    <w:rsid w:val="0055621E"/>
    <w:rsid w:val="00557002"/>
    <w:rsid w:val="0057386D"/>
    <w:rsid w:val="00575F84"/>
    <w:rsid w:val="00580CAE"/>
    <w:rsid w:val="005879FE"/>
    <w:rsid w:val="00592679"/>
    <w:rsid w:val="00593839"/>
    <w:rsid w:val="00593861"/>
    <w:rsid w:val="00596005"/>
    <w:rsid w:val="005A2E2D"/>
    <w:rsid w:val="005A4175"/>
    <w:rsid w:val="005A47EB"/>
    <w:rsid w:val="005A59E7"/>
    <w:rsid w:val="005A5F5C"/>
    <w:rsid w:val="005A7A71"/>
    <w:rsid w:val="005A7DD1"/>
    <w:rsid w:val="005B1C4C"/>
    <w:rsid w:val="005B32C2"/>
    <w:rsid w:val="005B49AA"/>
    <w:rsid w:val="005B4FD6"/>
    <w:rsid w:val="005B65BB"/>
    <w:rsid w:val="005B67A0"/>
    <w:rsid w:val="005C07BA"/>
    <w:rsid w:val="005C340C"/>
    <w:rsid w:val="005C3A0B"/>
    <w:rsid w:val="005D13E0"/>
    <w:rsid w:val="005D1464"/>
    <w:rsid w:val="005D19EA"/>
    <w:rsid w:val="005D4646"/>
    <w:rsid w:val="005D5E4E"/>
    <w:rsid w:val="005D630E"/>
    <w:rsid w:val="005E41BA"/>
    <w:rsid w:val="005E4BD7"/>
    <w:rsid w:val="005E6464"/>
    <w:rsid w:val="005F315A"/>
    <w:rsid w:val="005F47C4"/>
    <w:rsid w:val="005F606A"/>
    <w:rsid w:val="0060020F"/>
    <w:rsid w:val="006011C0"/>
    <w:rsid w:val="0060495E"/>
    <w:rsid w:val="00604A08"/>
    <w:rsid w:val="006130D0"/>
    <w:rsid w:val="0062650E"/>
    <w:rsid w:val="0062677D"/>
    <w:rsid w:val="006337DC"/>
    <w:rsid w:val="006401C9"/>
    <w:rsid w:val="00641195"/>
    <w:rsid w:val="00642424"/>
    <w:rsid w:val="00646E8E"/>
    <w:rsid w:val="00657357"/>
    <w:rsid w:val="006642F4"/>
    <w:rsid w:val="006714E5"/>
    <w:rsid w:val="00673DC9"/>
    <w:rsid w:val="00674566"/>
    <w:rsid w:val="006778A2"/>
    <w:rsid w:val="00682B01"/>
    <w:rsid w:val="00684BFA"/>
    <w:rsid w:val="006907BD"/>
    <w:rsid w:val="006913C4"/>
    <w:rsid w:val="006925A2"/>
    <w:rsid w:val="00692870"/>
    <w:rsid w:val="006939E8"/>
    <w:rsid w:val="006948B1"/>
    <w:rsid w:val="0069784C"/>
    <w:rsid w:val="006A0496"/>
    <w:rsid w:val="006A109E"/>
    <w:rsid w:val="006B0630"/>
    <w:rsid w:val="006B1B42"/>
    <w:rsid w:val="006B56E5"/>
    <w:rsid w:val="006B5C04"/>
    <w:rsid w:val="006C44FA"/>
    <w:rsid w:val="006D0000"/>
    <w:rsid w:val="006D074E"/>
    <w:rsid w:val="006D3968"/>
    <w:rsid w:val="006D41B1"/>
    <w:rsid w:val="006D69AF"/>
    <w:rsid w:val="006D7214"/>
    <w:rsid w:val="006D7971"/>
    <w:rsid w:val="006E1936"/>
    <w:rsid w:val="006E1ACB"/>
    <w:rsid w:val="006E2DA5"/>
    <w:rsid w:val="006E4E2A"/>
    <w:rsid w:val="006F0F25"/>
    <w:rsid w:val="006F5E44"/>
    <w:rsid w:val="006F6220"/>
    <w:rsid w:val="006F6867"/>
    <w:rsid w:val="00706E7C"/>
    <w:rsid w:val="0070760F"/>
    <w:rsid w:val="00711929"/>
    <w:rsid w:val="0071202D"/>
    <w:rsid w:val="0071208E"/>
    <w:rsid w:val="007139E6"/>
    <w:rsid w:val="00715607"/>
    <w:rsid w:val="007216B1"/>
    <w:rsid w:val="00722BA7"/>
    <w:rsid w:val="007242EE"/>
    <w:rsid w:val="00726B26"/>
    <w:rsid w:val="00727439"/>
    <w:rsid w:val="007279AE"/>
    <w:rsid w:val="00727F82"/>
    <w:rsid w:val="00730A5B"/>
    <w:rsid w:val="0073369C"/>
    <w:rsid w:val="00735A8F"/>
    <w:rsid w:val="00735CDF"/>
    <w:rsid w:val="00735D73"/>
    <w:rsid w:val="007408D2"/>
    <w:rsid w:val="007427EC"/>
    <w:rsid w:val="00744F95"/>
    <w:rsid w:val="0075495D"/>
    <w:rsid w:val="00754D50"/>
    <w:rsid w:val="007579E9"/>
    <w:rsid w:val="007612A9"/>
    <w:rsid w:val="00763381"/>
    <w:rsid w:val="00763C47"/>
    <w:rsid w:val="0076415C"/>
    <w:rsid w:val="00765CC7"/>
    <w:rsid w:val="007710C6"/>
    <w:rsid w:val="00774539"/>
    <w:rsid w:val="00776CB0"/>
    <w:rsid w:val="00776DBD"/>
    <w:rsid w:val="00786DD8"/>
    <w:rsid w:val="007930D9"/>
    <w:rsid w:val="00797312"/>
    <w:rsid w:val="007A2665"/>
    <w:rsid w:val="007A32F9"/>
    <w:rsid w:val="007A3433"/>
    <w:rsid w:val="007A6927"/>
    <w:rsid w:val="007B298D"/>
    <w:rsid w:val="007B4F60"/>
    <w:rsid w:val="007B5200"/>
    <w:rsid w:val="007B5FDD"/>
    <w:rsid w:val="007C322C"/>
    <w:rsid w:val="007D0D56"/>
    <w:rsid w:val="007D13B2"/>
    <w:rsid w:val="007D3523"/>
    <w:rsid w:val="007D6EAF"/>
    <w:rsid w:val="007E416F"/>
    <w:rsid w:val="007F0866"/>
    <w:rsid w:val="007F157D"/>
    <w:rsid w:val="007F216E"/>
    <w:rsid w:val="007F2D01"/>
    <w:rsid w:val="00801C57"/>
    <w:rsid w:val="00803984"/>
    <w:rsid w:val="00806564"/>
    <w:rsid w:val="008111D1"/>
    <w:rsid w:val="00812EA1"/>
    <w:rsid w:val="00817EEC"/>
    <w:rsid w:val="00825B3C"/>
    <w:rsid w:val="00826135"/>
    <w:rsid w:val="008316A7"/>
    <w:rsid w:val="00834909"/>
    <w:rsid w:val="00836A00"/>
    <w:rsid w:val="00840B4E"/>
    <w:rsid w:val="00842397"/>
    <w:rsid w:val="00844063"/>
    <w:rsid w:val="00846663"/>
    <w:rsid w:val="00846A30"/>
    <w:rsid w:val="008470BF"/>
    <w:rsid w:val="00851520"/>
    <w:rsid w:val="00853FFE"/>
    <w:rsid w:val="00854D99"/>
    <w:rsid w:val="008559D7"/>
    <w:rsid w:val="008572E2"/>
    <w:rsid w:val="00862350"/>
    <w:rsid w:val="00862EBA"/>
    <w:rsid w:val="00863E04"/>
    <w:rsid w:val="00870175"/>
    <w:rsid w:val="00870AAC"/>
    <w:rsid w:val="00870B1A"/>
    <w:rsid w:val="00872DFA"/>
    <w:rsid w:val="0087360F"/>
    <w:rsid w:val="00873E35"/>
    <w:rsid w:val="00875B50"/>
    <w:rsid w:val="00875E6A"/>
    <w:rsid w:val="00877CEB"/>
    <w:rsid w:val="0088074E"/>
    <w:rsid w:val="00882FA2"/>
    <w:rsid w:val="00884412"/>
    <w:rsid w:val="00885888"/>
    <w:rsid w:val="00886A53"/>
    <w:rsid w:val="008909D8"/>
    <w:rsid w:val="00891EAB"/>
    <w:rsid w:val="00893606"/>
    <w:rsid w:val="00894E42"/>
    <w:rsid w:val="00896745"/>
    <w:rsid w:val="008A57E9"/>
    <w:rsid w:val="008A6DAE"/>
    <w:rsid w:val="008B2AA4"/>
    <w:rsid w:val="008B2B91"/>
    <w:rsid w:val="008B5825"/>
    <w:rsid w:val="008B5901"/>
    <w:rsid w:val="008B732B"/>
    <w:rsid w:val="008C06CE"/>
    <w:rsid w:val="008C3784"/>
    <w:rsid w:val="008D185D"/>
    <w:rsid w:val="008D352D"/>
    <w:rsid w:val="008E2137"/>
    <w:rsid w:val="008E4669"/>
    <w:rsid w:val="008F06D4"/>
    <w:rsid w:val="008F3B32"/>
    <w:rsid w:val="008F5E25"/>
    <w:rsid w:val="008F658D"/>
    <w:rsid w:val="00903DE4"/>
    <w:rsid w:val="00905015"/>
    <w:rsid w:val="00912C26"/>
    <w:rsid w:val="0092320E"/>
    <w:rsid w:val="00926B15"/>
    <w:rsid w:val="009349D0"/>
    <w:rsid w:val="009364A6"/>
    <w:rsid w:val="00941D28"/>
    <w:rsid w:val="00942669"/>
    <w:rsid w:val="009436C7"/>
    <w:rsid w:val="00945D74"/>
    <w:rsid w:val="00946ABE"/>
    <w:rsid w:val="00950039"/>
    <w:rsid w:val="00960B1F"/>
    <w:rsid w:val="00973208"/>
    <w:rsid w:val="00973861"/>
    <w:rsid w:val="00973988"/>
    <w:rsid w:val="0097477E"/>
    <w:rsid w:val="009811BA"/>
    <w:rsid w:val="00982C4A"/>
    <w:rsid w:val="00985F35"/>
    <w:rsid w:val="009914BE"/>
    <w:rsid w:val="009A12F5"/>
    <w:rsid w:val="009A3F34"/>
    <w:rsid w:val="009A4267"/>
    <w:rsid w:val="009A4BAA"/>
    <w:rsid w:val="009B0178"/>
    <w:rsid w:val="009B5A6C"/>
    <w:rsid w:val="009B6815"/>
    <w:rsid w:val="009C3B3B"/>
    <w:rsid w:val="009C75CE"/>
    <w:rsid w:val="009D4364"/>
    <w:rsid w:val="009D5C65"/>
    <w:rsid w:val="009D6F7A"/>
    <w:rsid w:val="009D7D38"/>
    <w:rsid w:val="009F59BB"/>
    <w:rsid w:val="009F5A27"/>
    <w:rsid w:val="00A00107"/>
    <w:rsid w:val="00A02F77"/>
    <w:rsid w:val="00A05687"/>
    <w:rsid w:val="00A07E80"/>
    <w:rsid w:val="00A10247"/>
    <w:rsid w:val="00A1151A"/>
    <w:rsid w:val="00A1270C"/>
    <w:rsid w:val="00A2714C"/>
    <w:rsid w:val="00A2783D"/>
    <w:rsid w:val="00A31EAD"/>
    <w:rsid w:val="00A324DC"/>
    <w:rsid w:val="00A34988"/>
    <w:rsid w:val="00A3675B"/>
    <w:rsid w:val="00A46C93"/>
    <w:rsid w:val="00A47C60"/>
    <w:rsid w:val="00A50BC9"/>
    <w:rsid w:val="00A5141C"/>
    <w:rsid w:val="00A53773"/>
    <w:rsid w:val="00A6010B"/>
    <w:rsid w:val="00A60989"/>
    <w:rsid w:val="00A63BD8"/>
    <w:rsid w:val="00A644F1"/>
    <w:rsid w:val="00A676CA"/>
    <w:rsid w:val="00A71E64"/>
    <w:rsid w:val="00A72619"/>
    <w:rsid w:val="00A83813"/>
    <w:rsid w:val="00A907EE"/>
    <w:rsid w:val="00A93935"/>
    <w:rsid w:val="00A9396A"/>
    <w:rsid w:val="00A93C3D"/>
    <w:rsid w:val="00A966E9"/>
    <w:rsid w:val="00AA34DF"/>
    <w:rsid w:val="00AC0413"/>
    <w:rsid w:val="00AC626E"/>
    <w:rsid w:val="00AC7710"/>
    <w:rsid w:val="00AD15F6"/>
    <w:rsid w:val="00AD7170"/>
    <w:rsid w:val="00AD7D94"/>
    <w:rsid w:val="00AE1423"/>
    <w:rsid w:val="00AE1821"/>
    <w:rsid w:val="00AE2234"/>
    <w:rsid w:val="00AE3616"/>
    <w:rsid w:val="00AF2EBC"/>
    <w:rsid w:val="00AF4145"/>
    <w:rsid w:val="00AF6AA4"/>
    <w:rsid w:val="00B00244"/>
    <w:rsid w:val="00B04FA5"/>
    <w:rsid w:val="00B0770E"/>
    <w:rsid w:val="00B12570"/>
    <w:rsid w:val="00B1548D"/>
    <w:rsid w:val="00B20895"/>
    <w:rsid w:val="00B23928"/>
    <w:rsid w:val="00B23E3B"/>
    <w:rsid w:val="00B25AB7"/>
    <w:rsid w:val="00B27847"/>
    <w:rsid w:val="00B3334D"/>
    <w:rsid w:val="00B3345F"/>
    <w:rsid w:val="00B34F2E"/>
    <w:rsid w:val="00B36186"/>
    <w:rsid w:val="00B372E2"/>
    <w:rsid w:val="00B377B9"/>
    <w:rsid w:val="00B41178"/>
    <w:rsid w:val="00B42045"/>
    <w:rsid w:val="00B4226C"/>
    <w:rsid w:val="00B44933"/>
    <w:rsid w:val="00B47EF1"/>
    <w:rsid w:val="00B52416"/>
    <w:rsid w:val="00B52EDA"/>
    <w:rsid w:val="00B57FE7"/>
    <w:rsid w:val="00B609E9"/>
    <w:rsid w:val="00B611EB"/>
    <w:rsid w:val="00B62BE7"/>
    <w:rsid w:val="00B652EC"/>
    <w:rsid w:val="00B67019"/>
    <w:rsid w:val="00B673DC"/>
    <w:rsid w:val="00B71170"/>
    <w:rsid w:val="00B72383"/>
    <w:rsid w:val="00B72644"/>
    <w:rsid w:val="00B72B18"/>
    <w:rsid w:val="00B77B55"/>
    <w:rsid w:val="00B8081A"/>
    <w:rsid w:val="00B82F14"/>
    <w:rsid w:val="00B86A07"/>
    <w:rsid w:val="00B92D38"/>
    <w:rsid w:val="00B936A8"/>
    <w:rsid w:val="00B945BB"/>
    <w:rsid w:val="00B9584D"/>
    <w:rsid w:val="00B96027"/>
    <w:rsid w:val="00B961E4"/>
    <w:rsid w:val="00BA20F2"/>
    <w:rsid w:val="00BA25FC"/>
    <w:rsid w:val="00BA5472"/>
    <w:rsid w:val="00BA7DC7"/>
    <w:rsid w:val="00BB5167"/>
    <w:rsid w:val="00BB53C3"/>
    <w:rsid w:val="00BB60C7"/>
    <w:rsid w:val="00BC1018"/>
    <w:rsid w:val="00BC1147"/>
    <w:rsid w:val="00BD0B6F"/>
    <w:rsid w:val="00BD1838"/>
    <w:rsid w:val="00BD3BCD"/>
    <w:rsid w:val="00BD3F1A"/>
    <w:rsid w:val="00BD5F03"/>
    <w:rsid w:val="00BE02E4"/>
    <w:rsid w:val="00BE1529"/>
    <w:rsid w:val="00BE19D6"/>
    <w:rsid w:val="00BE451F"/>
    <w:rsid w:val="00BE4FE7"/>
    <w:rsid w:val="00BE50CA"/>
    <w:rsid w:val="00BE6F07"/>
    <w:rsid w:val="00BE79C2"/>
    <w:rsid w:val="00BF2F20"/>
    <w:rsid w:val="00BF5954"/>
    <w:rsid w:val="00C01C12"/>
    <w:rsid w:val="00C0348B"/>
    <w:rsid w:val="00C07977"/>
    <w:rsid w:val="00C10B58"/>
    <w:rsid w:val="00C143C2"/>
    <w:rsid w:val="00C14A69"/>
    <w:rsid w:val="00C14FCD"/>
    <w:rsid w:val="00C17096"/>
    <w:rsid w:val="00C17985"/>
    <w:rsid w:val="00C20145"/>
    <w:rsid w:val="00C218BE"/>
    <w:rsid w:val="00C236C0"/>
    <w:rsid w:val="00C24462"/>
    <w:rsid w:val="00C27EF4"/>
    <w:rsid w:val="00C3213D"/>
    <w:rsid w:val="00C3297F"/>
    <w:rsid w:val="00C36C12"/>
    <w:rsid w:val="00C37DD2"/>
    <w:rsid w:val="00C4692C"/>
    <w:rsid w:val="00C506AF"/>
    <w:rsid w:val="00C550CE"/>
    <w:rsid w:val="00C550FC"/>
    <w:rsid w:val="00C600AF"/>
    <w:rsid w:val="00C60A65"/>
    <w:rsid w:val="00C61345"/>
    <w:rsid w:val="00C66471"/>
    <w:rsid w:val="00C676C0"/>
    <w:rsid w:val="00C677A0"/>
    <w:rsid w:val="00C67E64"/>
    <w:rsid w:val="00C70EF6"/>
    <w:rsid w:val="00C711D2"/>
    <w:rsid w:val="00C715D8"/>
    <w:rsid w:val="00C71705"/>
    <w:rsid w:val="00C7284F"/>
    <w:rsid w:val="00C815D1"/>
    <w:rsid w:val="00C8723F"/>
    <w:rsid w:val="00C92C8B"/>
    <w:rsid w:val="00C93040"/>
    <w:rsid w:val="00C9577D"/>
    <w:rsid w:val="00CA0369"/>
    <w:rsid w:val="00CA2199"/>
    <w:rsid w:val="00CA23EC"/>
    <w:rsid w:val="00CA255E"/>
    <w:rsid w:val="00CA37B5"/>
    <w:rsid w:val="00CA411E"/>
    <w:rsid w:val="00CA50D3"/>
    <w:rsid w:val="00CA605F"/>
    <w:rsid w:val="00CB072B"/>
    <w:rsid w:val="00CB7613"/>
    <w:rsid w:val="00CC46F3"/>
    <w:rsid w:val="00CC7849"/>
    <w:rsid w:val="00CD098E"/>
    <w:rsid w:val="00CD1BEF"/>
    <w:rsid w:val="00CD338B"/>
    <w:rsid w:val="00CD3977"/>
    <w:rsid w:val="00CD3AE2"/>
    <w:rsid w:val="00CD4B7C"/>
    <w:rsid w:val="00CD7A9E"/>
    <w:rsid w:val="00CE13E1"/>
    <w:rsid w:val="00CE3F06"/>
    <w:rsid w:val="00CF0C56"/>
    <w:rsid w:val="00CF1BA2"/>
    <w:rsid w:val="00CF6796"/>
    <w:rsid w:val="00D02C18"/>
    <w:rsid w:val="00D04AD5"/>
    <w:rsid w:val="00D050E6"/>
    <w:rsid w:val="00D0617B"/>
    <w:rsid w:val="00D064ED"/>
    <w:rsid w:val="00D14C81"/>
    <w:rsid w:val="00D15E7A"/>
    <w:rsid w:val="00D20310"/>
    <w:rsid w:val="00D221A4"/>
    <w:rsid w:val="00D3341B"/>
    <w:rsid w:val="00D33510"/>
    <w:rsid w:val="00D35D83"/>
    <w:rsid w:val="00D4239D"/>
    <w:rsid w:val="00D441FB"/>
    <w:rsid w:val="00D52C27"/>
    <w:rsid w:val="00D54237"/>
    <w:rsid w:val="00D56CD6"/>
    <w:rsid w:val="00D625CC"/>
    <w:rsid w:val="00D649B4"/>
    <w:rsid w:val="00D669F9"/>
    <w:rsid w:val="00D67FFC"/>
    <w:rsid w:val="00D720C7"/>
    <w:rsid w:val="00D722DC"/>
    <w:rsid w:val="00D72755"/>
    <w:rsid w:val="00D72987"/>
    <w:rsid w:val="00D765F0"/>
    <w:rsid w:val="00D80EA0"/>
    <w:rsid w:val="00D832C2"/>
    <w:rsid w:val="00D84A72"/>
    <w:rsid w:val="00D87E3E"/>
    <w:rsid w:val="00D90176"/>
    <w:rsid w:val="00D930BD"/>
    <w:rsid w:val="00D9621E"/>
    <w:rsid w:val="00D97809"/>
    <w:rsid w:val="00DA20CD"/>
    <w:rsid w:val="00DA280A"/>
    <w:rsid w:val="00DA63C3"/>
    <w:rsid w:val="00DA7D6B"/>
    <w:rsid w:val="00DB0720"/>
    <w:rsid w:val="00DB4172"/>
    <w:rsid w:val="00DB4BAB"/>
    <w:rsid w:val="00DB6E4C"/>
    <w:rsid w:val="00DC4260"/>
    <w:rsid w:val="00DD12BB"/>
    <w:rsid w:val="00DD1BA7"/>
    <w:rsid w:val="00DD295F"/>
    <w:rsid w:val="00DD456C"/>
    <w:rsid w:val="00DE128C"/>
    <w:rsid w:val="00DE6446"/>
    <w:rsid w:val="00DF0B22"/>
    <w:rsid w:val="00E02379"/>
    <w:rsid w:val="00E034D5"/>
    <w:rsid w:val="00E04FEC"/>
    <w:rsid w:val="00E052D0"/>
    <w:rsid w:val="00E14E89"/>
    <w:rsid w:val="00E15A00"/>
    <w:rsid w:val="00E15B2B"/>
    <w:rsid w:val="00E267C5"/>
    <w:rsid w:val="00E26944"/>
    <w:rsid w:val="00E31722"/>
    <w:rsid w:val="00E318C7"/>
    <w:rsid w:val="00E324C1"/>
    <w:rsid w:val="00E367C0"/>
    <w:rsid w:val="00E37211"/>
    <w:rsid w:val="00E4123D"/>
    <w:rsid w:val="00E51072"/>
    <w:rsid w:val="00E51AA5"/>
    <w:rsid w:val="00E54C4A"/>
    <w:rsid w:val="00E5651F"/>
    <w:rsid w:val="00E57841"/>
    <w:rsid w:val="00E60B3E"/>
    <w:rsid w:val="00E628F5"/>
    <w:rsid w:val="00E63B0E"/>
    <w:rsid w:val="00E65666"/>
    <w:rsid w:val="00E66209"/>
    <w:rsid w:val="00E66ABC"/>
    <w:rsid w:val="00E70CC5"/>
    <w:rsid w:val="00E71A1D"/>
    <w:rsid w:val="00E71ACE"/>
    <w:rsid w:val="00E71BE0"/>
    <w:rsid w:val="00E735F2"/>
    <w:rsid w:val="00E7488B"/>
    <w:rsid w:val="00E752A7"/>
    <w:rsid w:val="00E81865"/>
    <w:rsid w:val="00E83E73"/>
    <w:rsid w:val="00E8416E"/>
    <w:rsid w:val="00E9583A"/>
    <w:rsid w:val="00EA0296"/>
    <w:rsid w:val="00EA1A12"/>
    <w:rsid w:val="00EA2854"/>
    <w:rsid w:val="00EA3AA8"/>
    <w:rsid w:val="00EA4C8B"/>
    <w:rsid w:val="00EB2D15"/>
    <w:rsid w:val="00EB31AE"/>
    <w:rsid w:val="00EB3860"/>
    <w:rsid w:val="00EC32A0"/>
    <w:rsid w:val="00EC330C"/>
    <w:rsid w:val="00EC6A23"/>
    <w:rsid w:val="00ED0547"/>
    <w:rsid w:val="00ED22CB"/>
    <w:rsid w:val="00ED4756"/>
    <w:rsid w:val="00ED6EF3"/>
    <w:rsid w:val="00ED72A8"/>
    <w:rsid w:val="00ED7881"/>
    <w:rsid w:val="00EE6269"/>
    <w:rsid w:val="00EF09CF"/>
    <w:rsid w:val="00EF274D"/>
    <w:rsid w:val="00EF334F"/>
    <w:rsid w:val="00EF3FF1"/>
    <w:rsid w:val="00EF4EEB"/>
    <w:rsid w:val="00EF503F"/>
    <w:rsid w:val="00EF719E"/>
    <w:rsid w:val="00EF728C"/>
    <w:rsid w:val="00EF7CB4"/>
    <w:rsid w:val="00F02026"/>
    <w:rsid w:val="00F04E2B"/>
    <w:rsid w:val="00F10D7B"/>
    <w:rsid w:val="00F15082"/>
    <w:rsid w:val="00F15537"/>
    <w:rsid w:val="00F1563C"/>
    <w:rsid w:val="00F2130E"/>
    <w:rsid w:val="00F24370"/>
    <w:rsid w:val="00F25645"/>
    <w:rsid w:val="00F302F2"/>
    <w:rsid w:val="00F30651"/>
    <w:rsid w:val="00F369F6"/>
    <w:rsid w:val="00F43EC4"/>
    <w:rsid w:val="00F45871"/>
    <w:rsid w:val="00F45BDE"/>
    <w:rsid w:val="00F45CAF"/>
    <w:rsid w:val="00F468D5"/>
    <w:rsid w:val="00F51C8E"/>
    <w:rsid w:val="00F52855"/>
    <w:rsid w:val="00F55E3B"/>
    <w:rsid w:val="00F6327E"/>
    <w:rsid w:val="00F7071B"/>
    <w:rsid w:val="00F70BA0"/>
    <w:rsid w:val="00F72C37"/>
    <w:rsid w:val="00F74B4F"/>
    <w:rsid w:val="00F870CA"/>
    <w:rsid w:val="00F87AD3"/>
    <w:rsid w:val="00F91396"/>
    <w:rsid w:val="00F921A1"/>
    <w:rsid w:val="00F93A20"/>
    <w:rsid w:val="00FA41D0"/>
    <w:rsid w:val="00FA4817"/>
    <w:rsid w:val="00FA78DA"/>
    <w:rsid w:val="00FB0B75"/>
    <w:rsid w:val="00FB23A7"/>
    <w:rsid w:val="00FB4FC8"/>
    <w:rsid w:val="00FC05AE"/>
    <w:rsid w:val="00FC17C4"/>
    <w:rsid w:val="00FC3845"/>
    <w:rsid w:val="00FD476F"/>
    <w:rsid w:val="00FD7577"/>
    <w:rsid w:val="00FE58EE"/>
    <w:rsid w:val="00FE76CA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  <w14:docId w14:val="16BD8A1F"/>
  <w15:docId w15:val="{C8F86B8A-904F-40A8-9B90-140639F0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aliases w:val="Článek smlouvy,Titulo 1,H1-Heading 1,1,h1,Header 1,l1,Legal Line 1,head 1,título 1,título 11,título 12,título 13,título 111,título 14,título 112,título 15,Head 1,Head 11,Kapitola,F8,Kapitola1,Kapitola2,Kapitola3,Kapitola4,Kapitola5,Kapitola11"/>
    <w:basedOn w:val="StylNadpis6Arial14bVechnavelkzarovnnnasted"/>
    <w:next w:val="Normln"/>
    <w:link w:val="Nadpis1Char"/>
    <w:qFormat/>
    <w:rsid w:val="00F369F6"/>
    <w:pPr>
      <w:numPr>
        <w:numId w:val="2"/>
      </w:numPr>
      <w:spacing w:after="120" w:line="360" w:lineRule="auto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link w:val="RozloendokumentuChar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65666"/>
  </w:style>
  <w:style w:type="paragraph" w:styleId="Pedmtkomente">
    <w:name w:val="annotation subject"/>
    <w:basedOn w:val="Textkomente"/>
    <w:next w:val="Textkomente"/>
    <w:link w:val="PedmtkomenteChar"/>
    <w:uiPriority w:val="99"/>
    <w:rsid w:val="00DA63C3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DA63C3"/>
    <w:rPr>
      <w:b/>
      <w:bCs/>
    </w:rPr>
  </w:style>
  <w:style w:type="character" w:customStyle="1" w:styleId="Nadpis1Char">
    <w:name w:val="Nadpis 1 Char"/>
    <w:aliases w:val="Článek smlouvy Char,Titulo 1 Char,H1-Heading 1 Char,1 Char,h1 Char,Header 1 Char,l1 Char,Legal Line 1 Char,head 1 Char,título 1 Char,título 11 Char,título 12 Char,título 13 Char,título 111 Char,título 14 Char,título 112 Char,título 15 Char"/>
    <w:link w:val="Nadpis1"/>
    <w:rsid w:val="00F369F6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uiPriority w:val="59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726B26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link w:val="Zkladntext2"/>
    <w:rsid w:val="00726B26"/>
    <w:rPr>
      <w:sz w:val="24"/>
      <w:szCs w:val="24"/>
    </w:rPr>
  </w:style>
  <w:style w:type="character" w:customStyle="1" w:styleId="platne1">
    <w:name w:val="platne1"/>
    <w:rsid w:val="00726B26"/>
  </w:style>
  <w:style w:type="paragraph" w:customStyle="1" w:styleId="odstavec">
    <w:name w:val="odstavec"/>
    <w:basedOn w:val="Normln"/>
    <w:rsid w:val="00726B26"/>
    <w:pPr>
      <w:widowControl w:val="0"/>
      <w:suppressAutoHyphens/>
      <w:spacing w:after="113" w:line="100" w:lineRule="atLeast"/>
      <w:ind w:left="709" w:hanging="709"/>
      <w:jc w:val="left"/>
    </w:pPr>
    <w:rPr>
      <w:rFonts w:ascii="Times New Roman" w:eastAsia="Lucida Sans Unicode" w:hAnsi="Times New Roman" w:cs="Tahoma"/>
      <w:color w:val="000000"/>
      <w:sz w:val="24"/>
      <w:szCs w:val="24"/>
      <w:lang w:bidi="cs-CZ"/>
    </w:rPr>
  </w:style>
  <w:style w:type="character" w:styleId="Siln">
    <w:name w:val="Strong"/>
    <w:uiPriority w:val="22"/>
    <w:qFormat/>
    <w:rsid w:val="00726B26"/>
    <w:rPr>
      <w:b/>
      <w:bCs/>
    </w:rPr>
  </w:style>
  <w:style w:type="paragraph" w:customStyle="1" w:styleId="Odstavecsmlouvy">
    <w:name w:val="Odstavec smlouvy"/>
    <w:basedOn w:val="Zkladntext3"/>
    <w:link w:val="OdstavecsmlouvyChar"/>
    <w:qFormat/>
    <w:rsid w:val="00F369F6"/>
    <w:pPr>
      <w:numPr>
        <w:ilvl w:val="1"/>
        <w:numId w:val="2"/>
      </w:numPr>
      <w:spacing w:after="120" w:line="240" w:lineRule="auto"/>
    </w:pPr>
    <w:rPr>
      <w:sz w:val="22"/>
      <w:szCs w:val="22"/>
    </w:rPr>
  </w:style>
  <w:style w:type="paragraph" w:customStyle="1" w:styleId="slovn">
    <w:name w:val="číslování"/>
    <w:basedOn w:val="Normln"/>
    <w:rsid w:val="004A45B0"/>
    <w:pPr>
      <w:numPr>
        <w:ilvl w:val="1"/>
        <w:numId w:val="3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sz w:val="20"/>
      <w:szCs w:val="20"/>
    </w:rPr>
  </w:style>
  <w:style w:type="character" w:customStyle="1" w:styleId="OdstavecsmlouvyChar">
    <w:name w:val="Odstavec smlouvy Char"/>
    <w:link w:val="Odstavecsmlouvy"/>
    <w:rsid w:val="00F369F6"/>
    <w:rPr>
      <w:rFonts w:ascii="Arial" w:hAnsi="Arial" w:cs="Arial"/>
      <w:sz w:val="22"/>
      <w:szCs w:val="22"/>
    </w:rPr>
  </w:style>
  <w:style w:type="paragraph" w:customStyle="1" w:styleId="Psmenoodstavce">
    <w:name w:val="Písmeno odstavce"/>
    <w:basedOn w:val="Odstavecsmlouvy"/>
    <w:link w:val="PsmenoodstavceChar"/>
    <w:qFormat/>
    <w:rsid w:val="00F369F6"/>
    <w:pPr>
      <w:numPr>
        <w:ilvl w:val="2"/>
      </w:numPr>
    </w:pPr>
  </w:style>
  <w:style w:type="paragraph" w:styleId="Zkladntextodsazen2">
    <w:name w:val="Body Text Indent 2"/>
    <w:basedOn w:val="Normln"/>
    <w:link w:val="Zkladntextodsazen2Char"/>
    <w:rsid w:val="0070760F"/>
    <w:pPr>
      <w:spacing w:after="120" w:line="480" w:lineRule="auto"/>
      <w:ind w:left="283"/>
    </w:pPr>
  </w:style>
  <w:style w:type="character" w:customStyle="1" w:styleId="PsmenoodstavceChar">
    <w:name w:val="Písmeno odstavce Char"/>
    <w:basedOn w:val="OdstavecsmlouvyChar"/>
    <w:link w:val="Psmenoodstavce"/>
    <w:rsid w:val="00F369F6"/>
    <w:rPr>
      <w:rFonts w:ascii="Arial" w:hAnsi="Arial" w:cs="Arial"/>
      <w:sz w:val="22"/>
      <w:szCs w:val="22"/>
    </w:rPr>
  </w:style>
  <w:style w:type="character" w:customStyle="1" w:styleId="Zkladntextodsazen2Char">
    <w:name w:val="Základní text odsazený 2 Char"/>
    <w:link w:val="Zkladntextodsazen2"/>
    <w:rsid w:val="0070760F"/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A324DC"/>
    <w:rPr>
      <w:rFonts w:ascii="Arial" w:hAnsi="Arial" w:cs="Arial"/>
      <w:sz w:val="22"/>
      <w:szCs w:val="22"/>
    </w:rPr>
  </w:style>
  <w:style w:type="character" w:customStyle="1" w:styleId="normaltextrun">
    <w:name w:val="normaltextrun"/>
    <w:basedOn w:val="Standardnpsmoodstavce"/>
    <w:rsid w:val="008A6DAE"/>
  </w:style>
  <w:style w:type="paragraph" w:styleId="Bezmezer">
    <w:name w:val="No Spacing"/>
    <w:basedOn w:val="Normln"/>
    <w:link w:val="BezmezerChar"/>
    <w:uiPriority w:val="1"/>
    <w:qFormat/>
    <w:rsid w:val="00AE3616"/>
    <w:pPr>
      <w:autoSpaceDE w:val="0"/>
      <w:autoSpaceDN w:val="0"/>
      <w:adjustRightInd w:val="0"/>
      <w:spacing w:after="60" w:line="240" w:lineRule="auto"/>
      <w:ind w:left="1134" w:hanging="567"/>
    </w:pPr>
    <w:rPr>
      <w:rFonts w:eastAsia="Calibri"/>
    </w:rPr>
  </w:style>
  <w:style w:type="paragraph" w:customStyle="1" w:styleId="Odstavec0">
    <w:name w:val="Odstavec"/>
    <w:basedOn w:val="Normln"/>
    <w:rsid w:val="00AE3616"/>
    <w:pPr>
      <w:spacing w:before="120" w:after="120" w:line="240" w:lineRule="auto"/>
      <w:ind w:left="426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basedOn w:val="Odstavec0"/>
    <w:rsid w:val="00AE3616"/>
    <w:pPr>
      <w:spacing w:before="0"/>
      <w:ind w:left="425"/>
    </w:pPr>
    <w:rPr>
      <w:snapToGrid w:val="0"/>
    </w:rPr>
  </w:style>
  <w:style w:type="paragraph" w:customStyle="1" w:styleId="Zkladntext22">
    <w:name w:val="Základní text 22"/>
    <w:basedOn w:val="Normln"/>
    <w:rsid w:val="00AE3616"/>
    <w:pPr>
      <w:tabs>
        <w:tab w:val="left" w:pos="360"/>
      </w:tabs>
      <w:spacing w:line="240" w:lineRule="auto"/>
      <w:ind w:right="-1"/>
      <w:jc w:val="left"/>
    </w:pPr>
    <w:rPr>
      <w:rFonts w:cs="Times New Roman"/>
      <w:sz w:val="24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EB31AE"/>
    <w:pPr>
      <w:widowControl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EB31AE"/>
    <w:pPr>
      <w:widowControl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RozloendokumentuChar">
    <w:name w:val="Rozložení dokumentu Char"/>
    <w:basedOn w:val="Standardnpsmoodstavce"/>
    <w:link w:val="Rozloendokumentu"/>
    <w:semiHidden/>
    <w:rsid w:val="0021567E"/>
    <w:rPr>
      <w:rFonts w:ascii="Tahoma" w:hAnsi="Tahoma" w:cs="Tahoma"/>
      <w:shd w:val="clear" w:color="auto" w:fill="000080"/>
    </w:rPr>
  </w:style>
  <w:style w:type="paragraph" w:styleId="Zkladntextodsazen">
    <w:name w:val="Body Text Indent"/>
    <w:basedOn w:val="Normln"/>
    <w:link w:val="ZkladntextodsazenChar"/>
    <w:rsid w:val="00CB7613"/>
    <w:pPr>
      <w:spacing w:after="120" w:line="240" w:lineRule="auto"/>
      <w:ind w:left="283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B7613"/>
    <w:rPr>
      <w:sz w:val="24"/>
      <w:szCs w:val="24"/>
    </w:rPr>
  </w:style>
  <w:style w:type="paragraph" w:customStyle="1" w:styleId="StylNadpis6Arial14bzarovnnnasted">
    <w:name w:val="Styl Nadpis 6 + Arial 14 b. zarovnání na střed"/>
    <w:basedOn w:val="Nadpis6"/>
    <w:rsid w:val="00CB7613"/>
    <w:pPr>
      <w:spacing w:line="240" w:lineRule="auto"/>
      <w:jc w:val="center"/>
    </w:pPr>
    <w:rPr>
      <w:rFonts w:ascii="Arial" w:hAnsi="Arial"/>
      <w:sz w:val="28"/>
      <w:szCs w:val="20"/>
    </w:rPr>
  </w:style>
  <w:style w:type="paragraph" w:customStyle="1" w:styleId="Standard">
    <w:name w:val="Standard"/>
    <w:rsid w:val="00CB76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">
    <w:name w:val="Text body"/>
    <w:basedOn w:val="Standard"/>
    <w:rsid w:val="00CB7613"/>
    <w:pPr>
      <w:spacing w:after="120"/>
    </w:pPr>
  </w:style>
  <w:style w:type="character" w:customStyle="1" w:styleId="BezmezerChar">
    <w:name w:val="Bez mezer Char"/>
    <w:link w:val="Bezmezer"/>
    <w:uiPriority w:val="1"/>
    <w:rsid w:val="00CB7613"/>
    <w:rPr>
      <w:rFonts w:ascii="Arial" w:eastAsia="Calibri" w:hAnsi="Arial" w:cs="Arial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CB7613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AD3E968EA4F45B8E858E949E752C5" ma:contentTypeVersion="4" ma:contentTypeDescription="Vytvoří nový dokument" ma:contentTypeScope="" ma:versionID="af738d7ce40ce92b86fb44306361d93d">
  <xsd:schema xmlns:xsd="http://www.w3.org/2001/XMLSchema" xmlns:xs="http://www.w3.org/2001/XMLSchema" xmlns:p="http://schemas.microsoft.com/office/2006/metadata/properties" xmlns:ns2="f8073be8-ba4e-4991-92ef-8ca69007da56" xmlns:ns3="cc852e05-94eb-48de-a089-3a35c1dd6218" targetNamespace="http://schemas.microsoft.com/office/2006/metadata/properties" ma:root="true" ma:fieldsID="34b461d722eec24c5402f92918b1f6cb" ns2:_="" ns3:_="">
    <xsd:import namespace="f8073be8-ba4e-4991-92ef-8ca69007da56"/>
    <xsd:import namespace="cc852e05-94eb-48de-a089-3a35c1dd62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73be8-ba4e-4991-92ef-8ca69007d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52e05-94eb-48de-a089-3a35c1dd62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61F45F9-6D3E-4C84-9C0A-22792AD54727}">
  <ds:schemaRefs>
    <ds:schemaRef ds:uri="http://purl.org/dc/terms/"/>
    <ds:schemaRef ds:uri="cc852e05-94eb-48de-a089-3a35c1dd621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8073be8-ba4e-4991-92ef-8ca69007da56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3EEB61-A15D-47F4-BA97-A82F5ABFD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73be8-ba4e-4991-92ef-8ca69007da56"/>
    <ds:schemaRef ds:uri="cc852e05-94eb-48de-a089-3a35c1dd62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73FFF8-89E7-4019-BF29-91D63903B8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A3DAA0-AFD1-4F32-B8E0-EC0E9EDE3B4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52865DD-CFE1-493E-AEAA-97A58DF6A47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781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</dc:creator>
  <cp:lastModifiedBy>Janová Gabriela</cp:lastModifiedBy>
  <cp:revision>8</cp:revision>
  <cp:lastPrinted>2024-12-31T09:48:00Z</cp:lastPrinted>
  <dcterms:created xsi:type="dcterms:W3CDTF">2025-04-14T09:50:00Z</dcterms:created>
  <dcterms:modified xsi:type="dcterms:W3CDTF">2025-06-24T12:18:00Z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2DWAXVAW3MHF-1541-9</vt:lpwstr>
  </property>
  <property fmtid="{D5CDD505-2E9C-101B-9397-08002B2CF9AE}" pid="3" name="_dlc_DocIdItemGuid">
    <vt:lpwstr>d9067fe0-7216-43ed-9b51-278335212872</vt:lpwstr>
  </property>
  <property fmtid="{D5CDD505-2E9C-101B-9397-08002B2CF9AE}" pid="4" name="_dlc_DocIdUrl">
    <vt:lpwstr>http://vis/c012/WebVZVZ/_layouts/15/DocIdRedir.aspx?ID=2DWAXVAW3MHF-1541-9, 2DWAXVAW3MHF-1541-9</vt:lpwstr>
  </property>
  <property fmtid="{D5CDD505-2E9C-101B-9397-08002B2CF9AE}" pid="5" name="ContentTypeId">
    <vt:lpwstr>0x010100584AD3E968EA4F45B8E858E949E752C5</vt:lpwstr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